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E54" w:rsidRDefault="00B40BFF" w:rsidP="00927E54">
      <w:pPr>
        <w:rPr>
          <w:rFonts w:ascii="Times New Roman" w:eastAsia="仿宋_GB2312" w:hAnsi="Times New Roman"/>
          <w:sz w:val="28"/>
          <w:szCs w:val="24"/>
        </w:rPr>
      </w:pPr>
      <w:r w:rsidRPr="00EA52FC">
        <w:rPr>
          <w:rFonts w:eastAsia="方正楷体简体"/>
          <w:sz w:val="28"/>
        </w:rPr>
        <w:t>学科代码：</w:t>
      </w:r>
      <w:r w:rsidRPr="00EA52FC">
        <w:rPr>
          <w:rFonts w:eastAsia="方正楷体简体"/>
          <w:sz w:val="28"/>
          <w:u w:val="single"/>
        </w:rPr>
        <w:t xml:space="preserve">         </w:t>
      </w:r>
    </w:p>
    <w:p w:rsidR="00927E54" w:rsidRDefault="00927E54" w:rsidP="00927E54">
      <w:pPr>
        <w:rPr>
          <w:rFonts w:ascii="Times New Roman" w:eastAsia="方正楷体简体" w:hAnsi="Times New Roman"/>
          <w:sz w:val="28"/>
          <w:szCs w:val="24"/>
        </w:rPr>
      </w:pPr>
    </w:p>
    <w:p w:rsidR="00B40BFF" w:rsidRDefault="00B40BFF" w:rsidP="00927E54">
      <w:pPr>
        <w:rPr>
          <w:rFonts w:ascii="Times New Roman" w:eastAsia="方正楷体简体" w:hAnsi="Times New Roman"/>
          <w:sz w:val="28"/>
          <w:szCs w:val="24"/>
        </w:rPr>
      </w:pP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江苏省高等学校</w:t>
      </w: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教师职务任职资格评审表</w:t>
      </w:r>
    </w:p>
    <w:p w:rsidR="00927E54" w:rsidRDefault="00927E54" w:rsidP="00927E54">
      <w:pPr>
        <w:tabs>
          <w:tab w:val="left" w:pos="930"/>
        </w:tabs>
        <w:rPr>
          <w:rFonts w:ascii="Times New Roman" w:hAnsi="Times New Roman"/>
          <w:sz w:val="21"/>
          <w:szCs w:val="24"/>
        </w:rPr>
      </w:pPr>
      <w:r>
        <w:rPr>
          <w:rFonts w:ascii="Times New Roman" w:hAnsi="Times New Roman"/>
          <w:sz w:val="21"/>
          <w:szCs w:val="24"/>
        </w:rPr>
        <w:tab/>
      </w:r>
    </w:p>
    <w:p w:rsidR="00927E54" w:rsidRDefault="00927E54" w:rsidP="00927E54">
      <w:pPr>
        <w:tabs>
          <w:tab w:val="left" w:pos="930"/>
        </w:tabs>
        <w:rPr>
          <w:rFonts w:ascii="Times New Roman" w:hAnsi="Times New Roman"/>
          <w:sz w:val="21"/>
          <w:szCs w:val="24"/>
        </w:rPr>
      </w:pPr>
    </w:p>
    <w:p w:rsidR="00927E54" w:rsidRDefault="00927E54" w:rsidP="00927E54">
      <w:pPr>
        <w:tabs>
          <w:tab w:val="left" w:pos="930"/>
        </w:tabs>
        <w:rPr>
          <w:rFonts w:ascii="Times New Roman" w:hAnsi="Times New Roman"/>
          <w:sz w:val="21"/>
          <w:szCs w:val="24"/>
        </w:rPr>
      </w:pPr>
    </w:p>
    <w:p w:rsidR="009F1505" w:rsidRPr="00EA52FC" w:rsidRDefault="009F1505" w:rsidP="009F1505">
      <w:pPr>
        <w:snapToGrid w:val="0"/>
        <w:spacing w:line="360" w:lineRule="auto"/>
        <w:ind w:left="1175" w:firstLine="85"/>
        <w:rPr>
          <w:rFonts w:eastAsia="方正楷体简体"/>
          <w:sz w:val="29"/>
        </w:rPr>
      </w:pPr>
      <w:r w:rsidRPr="00EA52FC">
        <w:rPr>
          <w:rFonts w:eastAsia="方正楷体简体"/>
          <w:sz w:val="29"/>
        </w:rPr>
        <w:t>学</w:t>
      </w:r>
      <w:r w:rsidRPr="00EA52FC">
        <w:rPr>
          <w:rFonts w:eastAsia="方正楷体简体"/>
          <w:sz w:val="29"/>
        </w:rPr>
        <w:t xml:space="preserve"> </w:t>
      </w:r>
      <w:r w:rsidRPr="00EA52FC">
        <w:rPr>
          <w:rFonts w:eastAsia="方正楷体简体"/>
          <w:sz w:val="29"/>
        </w:rPr>
        <w:t>校</w:t>
      </w:r>
      <w:r w:rsidRPr="00EA52FC">
        <w:rPr>
          <w:rFonts w:eastAsia="方正楷体简体"/>
          <w:sz w:val="29"/>
        </w:rPr>
        <w:t xml:space="preserve">  </w:t>
      </w:r>
      <w:r w:rsidRPr="00EA52FC">
        <w:rPr>
          <w:rFonts w:eastAsia="方正楷体简体"/>
          <w:sz w:val="29"/>
        </w:rPr>
        <w:t>名</w:t>
      </w:r>
      <w:r w:rsidRPr="00EA52FC">
        <w:rPr>
          <w:rFonts w:eastAsia="方正楷体简体"/>
          <w:sz w:val="29"/>
        </w:rPr>
        <w:t xml:space="preserve"> </w:t>
      </w:r>
      <w:r w:rsidRPr="00EA52FC">
        <w:rPr>
          <w:rFonts w:eastAsia="方正楷体简体"/>
          <w:sz w:val="29"/>
        </w:rPr>
        <w:t>称：</w:t>
      </w:r>
      <w:r>
        <w:rPr>
          <w:rFonts w:eastAsia="方正楷体简体" w:hint="eastAsia"/>
          <w:sz w:val="29"/>
        </w:rPr>
        <w:t xml:space="preserve"> </w:t>
      </w:r>
      <w:r w:rsidRPr="00D90C10">
        <w:rPr>
          <w:rFonts w:ascii="楷体_GB2312" w:eastAsia="楷体_GB2312" w:hint="eastAsia"/>
          <w:b/>
          <w:sz w:val="28"/>
          <w:szCs w:val="28"/>
          <w:u w:val="single"/>
        </w:rPr>
        <w:t>南通师范高等专科学校</w:t>
      </w:r>
      <w:r w:rsidR="00B40BFF">
        <w:rPr>
          <w:rFonts w:ascii="楷体_GB2312" w:eastAsia="楷体_GB2312" w:hint="eastAsia"/>
          <w:b/>
          <w:sz w:val="28"/>
          <w:szCs w:val="28"/>
          <w:u w:val="single"/>
        </w:rPr>
        <w:t xml:space="preserve"> </w:t>
      </w:r>
      <w:r w:rsidRPr="00D90C10">
        <w:rPr>
          <w:rFonts w:ascii="楷体_GB2312" w:eastAsia="楷体_GB2312" w:hint="eastAsia"/>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姓</w:t>
      </w:r>
      <w:r w:rsidRPr="00EA52FC">
        <w:rPr>
          <w:rFonts w:eastAsia="方正楷体简体"/>
          <w:sz w:val="29"/>
        </w:rPr>
        <w:t xml:space="preserve">        </w:t>
      </w:r>
      <w:r w:rsidRPr="00EA52FC">
        <w:rPr>
          <w:rFonts w:eastAsia="方正楷体简体"/>
          <w:sz w:val="29"/>
        </w:rPr>
        <w:t>名：</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所</w:t>
      </w:r>
      <w:r w:rsidRPr="00EA52FC">
        <w:rPr>
          <w:rFonts w:eastAsia="方正楷体简体"/>
          <w:sz w:val="29"/>
        </w:rPr>
        <w:t xml:space="preserve"> </w:t>
      </w:r>
      <w:r w:rsidRPr="00EA52FC">
        <w:rPr>
          <w:rFonts w:eastAsia="方正楷体简体"/>
          <w:sz w:val="29"/>
        </w:rPr>
        <w:t>在</w:t>
      </w:r>
      <w:r w:rsidRPr="00EA52FC">
        <w:rPr>
          <w:rFonts w:eastAsia="方正楷体简体"/>
          <w:sz w:val="29"/>
        </w:rPr>
        <w:t xml:space="preserve"> </w:t>
      </w:r>
      <w:r>
        <w:rPr>
          <w:rFonts w:eastAsia="方正楷体简体" w:hint="eastAsia"/>
          <w:sz w:val="29"/>
        </w:rPr>
        <w:t>院</w:t>
      </w:r>
      <w:r>
        <w:rPr>
          <w:rFonts w:eastAsia="方正楷体简体"/>
          <w:sz w:val="29"/>
        </w:rPr>
        <w:t>（</w:t>
      </w:r>
      <w:r>
        <w:rPr>
          <w:rFonts w:eastAsia="方正楷体简体" w:hint="eastAsia"/>
          <w:sz w:val="29"/>
        </w:rPr>
        <w:t>系</w:t>
      </w:r>
      <w:r w:rsidRPr="00EA52FC">
        <w:rPr>
          <w:rFonts w:eastAsia="方正楷体简体"/>
          <w:sz w:val="29"/>
        </w:rPr>
        <w:t>）：</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教</w:t>
      </w:r>
      <w:r w:rsidRPr="00EA52FC">
        <w:rPr>
          <w:rFonts w:eastAsia="方正楷体简体"/>
          <w:sz w:val="29"/>
        </w:rPr>
        <w:t xml:space="preserve"> </w:t>
      </w:r>
      <w:r w:rsidRPr="00EA52FC">
        <w:rPr>
          <w:rFonts w:eastAsia="方正楷体简体"/>
          <w:sz w:val="29"/>
        </w:rPr>
        <w:t>研</w:t>
      </w:r>
      <w:r w:rsidRPr="00EA52FC">
        <w:rPr>
          <w:rFonts w:eastAsia="方正楷体简体"/>
          <w:sz w:val="29"/>
        </w:rPr>
        <w:t xml:space="preserve"> </w:t>
      </w:r>
      <w:r w:rsidRPr="00EA52FC">
        <w:rPr>
          <w:rFonts w:eastAsia="方正楷体简体"/>
          <w:sz w:val="29"/>
        </w:rPr>
        <w:t>组（室）：</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送审学科（专业）：</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现任专业技术职务：</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拟评审任职资格：</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27E54" w:rsidRPr="009F1505" w:rsidRDefault="00927E54" w:rsidP="00927E54">
      <w:pPr>
        <w:spacing w:line="600" w:lineRule="exact"/>
        <w:ind w:firstLine="1701"/>
        <w:rPr>
          <w:rFonts w:ascii="Times New Roman" w:eastAsia="方正楷体_GBK"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jc w:val="center"/>
        <w:rPr>
          <w:rFonts w:ascii="Times New Roman" w:eastAsia="方正楷体_GBK" w:hAnsi="Times New Roman"/>
          <w:sz w:val="28"/>
          <w:szCs w:val="28"/>
        </w:rPr>
      </w:pPr>
      <w:r>
        <w:rPr>
          <w:rFonts w:ascii="Times New Roman" w:eastAsia="方正楷体_GBK" w:hAnsi="Times New Roman" w:hint="eastAsia"/>
          <w:sz w:val="28"/>
          <w:szCs w:val="28"/>
        </w:rPr>
        <w:t>填表时间：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月</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日</w:t>
      </w:r>
    </w:p>
    <w:p w:rsidR="00927E54" w:rsidRDefault="00927E54" w:rsidP="00927E54">
      <w:pPr>
        <w:rPr>
          <w:rFonts w:ascii="Times New Roman" w:hAnsi="Times New Roman"/>
          <w:sz w:val="21"/>
          <w:szCs w:val="24"/>
          <w:u w:val="single"/>
        </w:rPr>
      </w:pPr>
    </w:p>
    <w:p w:rsidR="00927E54" w:rsidRDefault="00927E54" w:rsidP="00927E54">
      <w:pPr>
        <w:spacing w:line="380" w:lineRule="exact"/>
        <w:jc w:val="center"/>
        <w:rPr>
          <w:rFonts w:ascii="Times New Roman" w:eastAsia="方正大标宋简体" w:hAnsi="Times New Roman"/>
          <w:spacing w:val="244"/>
          <w:szCs w:val="24"/>
        </w:rPr>
      </w:pPr>
      <w:r>
        <w:rPr>
          <w:rFonts w:ascii="Times New Roman" w:eastAsia="方正大标宋简体" w:hAnsi="Times New Roman" w:hint="eastAsia"/>
          <w:spacing w:val="244"/>
          <w:szCs w:val="24"/>
        </w:rPr>
        <w:t>江苏省教育厅</w:t>
      </w:r>
      <w:r>
        <w:rPr>
          <w:rFonts w:ascii="Times New Roman" w:eastAsia="方正大标宋简体" w:hAnsi="Times New Roman" w:hint="eastAsia"/>
          <w:szCs w:val="24"/>
        </w:rPr>
        <w:t>制</w:t>
      </w:r>
    </w:p>
    <w:p w:rsidR="00927E54" w:rsidRDefault="00927E54" w:rsidP="00927E54">
      <w:pPr>
        <w:jc w:val="center"/>
        <w:rPr>
          <w:rFonts w:ascii="Times New Roman" w:eastAsia="黑体" w:hAnsi="Times New Roman"/>
          <w:bCs/>
          <w:color w:val="000000"/>
          <w:sz w:val="44"/>
          <w:szCs w:val="32"/>
        </w:rPr>
      </w:pPr>
      <w:r>
        <w:rPr>
          <w:rFonts w:ascii="Times New Roman" w:eastAsia="方正大标宋简体" w:hAnsi="Times New Roman" w:hint="eastAsia"/>
          <w:spacing w:val="2"/>
          <w:szCs w:val="24"/>
        </w:rPr>
        <w:t>江苏省职称工作领导小组办公室监制</w:t>
      </w:r>
      <w:r>
        <w:rPr>
          <w:rFonts w:ascii="Times New Roman" w:eastAsia="方正大标宋简体" w:hAnsi="Times New Roman"/>
          <w:sz w:val="34"/>
          <w:szCs w:val="24"/>
        </w:rPr>
        <w:br w:type="page"/>
      </w:r>
    </w:p>
    <w:p w:rsidR="00927E54" w:rsidRDefault="00927E54" w:rsidP="00927E54">
      <w:pPr>
        <w:spacing w:line="700" w:lineRule="exact"/>
        <w:jc w:val="center"/>
        <w:rPr>
          <w:rFonts w:ascii="Times New Roman" w:eastAsia="方正小标宋_GBK" w:hAnsi="Times New Roman"/>
          <w:bCs/>
          <w:color w:val="000000"/>
          <w:sz w:val="44"/>
          <w:szCs w:val="32"/>
        </w:rPr>
      </w:pPr>
      <w:r>
        <w:rPr>
          <w:rFonts w:ascii="Times New Roman" w:eastAsia="方正小标宋_GBK" w:hAnsi="Times New Roman" w:hint="eastAsia"/>
          <w:bCs/>
          <w:color w:val="000000"/>
          <w:sz w:val="44"/>
          <w:szCs w:val="32"/>
        </w:rPr>
        <w:lastRenderedPageBreak/>
        <w:t>个</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人</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声</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明</w:t>
      </w:r>
    </w:p>
    <w:p w:rsidR="00927E54" w:rsidRDefault="00927E54" w:rsidP="00927E54">
      <w:pPr>
        <w:spacing w:line="700" w:lineRule="exact"/>
        <w:jc w:val="center"/>
        <w:rPr>
          <w:rFonts w:ascii="Times New Roman" w:eastAsia="华文中宋" w:hAnsi="Times New Roman"/>
          <w:bCs/>
          <w:color w:val="000000"/>
          <w:sz w:val="44"/>
          <w:szCs w:val="32"/>
        </w:rPr>
      </w:pPr>
    </w:p>
    <w:p w:rsidR="009F1505" w:rsidRDefault="00927E54" w:rsidP="00927E54">
      <w:pPr>
        <w:spacing w:line="700" w:lineRule="exact"/>
        <w:ind w:firstLine="640"/>
        <w:rPr>
          <w:rFonts w:ascii="Times New Roman" w:eastAsia="方正仿宋_GBK" w:hAnsi="Times New Roman"/>
          <w:color w:val="000000"/>
          <w:szCs w:val="32"/>
        </w:rPr>
      </w:pPr>
      <w:r>
        <w:rPr>
          <w:rFonts w:ascii="Times New Roman" w:eastAsia="方正仿宋_GBK" w:hAnsi="Times New Roman" w:hint="eastAsia"/>
          <w:color w:val="000000"/>
          <w:szCs w:val="32"/>
        </w:rPr>
        <w:t>本人申报</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系列</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专业（学</w:t>
      </w:r>
    </w:p>
    <w:p w:rsidR="00927E54" w:rsidRDefault="00927E54" w:rsidP="009F1505">
      <w:pPr>
        <w:spacing w:line="700" w:lineRule="exact"/>
        <w:rPr>
          <w:rFonts w:ascii="Times New Roman" w:eastAsia="方正仿宋_GBK" w:hAnsi="Times New Roman"/>
          <w:color w:val="000000"/>
          <w:szCs w:val="32"/>
        </w:rPr>
      </w:pPr>
      <w:r>
        <w:rPr>
          <w:rFonts w:ascii="Times New Roman" w:eastAsia="方正仿宋_GBK" w:hAnsi="Times New Roman" w:hint="eastAsia"/>
          <w:color w:val="000000"/>
          <w:szCs w:val="32"/>
        </w:rPr>
        <w:t>科）</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资格。现特此声明：本人在表中所填写的内容及所提供的参评材料是真实准确的，如有不实之处，本人愿承担相关责任。</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spacing w:line="700" w:lineRule="exact"/>
        <w:rPr>
          <w:rFonts w:ascii="Times New Roman" w:eastAsia="方正仿宋_GBK" w:hAnsi="Times New Roman"/>
          <w:color w:val="00000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声明人（签字）：</w:t>
      </w:r>
    </w:p>
    <w:p w:rsidR="00927E54" w:rsidRDefault="00927E54" w:rsidP="00927E54">
      <w:pPr>
        <w:spacing w:line="700" w:lineRule="exact"/>
        <w:rPr>
          <w:rFonts w:ascii="Times New Roman" w:eastAsia="方正仿宋_GBK" w:hAnsi="Times New Roman"/>
          <w:color w:val="000000"/>
          <w:sz w:val="1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日期：</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jc w:val="center"/>
        <w:rPr>
          <w:rFonts w:ascii="Times New Roman" w:eastAsia="方正大标宋简体" w:hAnsi="Times New Roman"/>
          <w:sz w:val="34"/>
          <w:szCs w:val="24"/>
        </w:rPr>
      </w:pPr>
      <w:r>
        <w:rPr>
          <w:rFonts w:ascii="Times New Roman" w:eastAsia="方正大标宋简体" w:hAnsi="Times New Roman"/>
          <w:sz w:val="34"/>
          <w:szCs w:val="24"/>
        </w:rPr>
        <w:br w:type="page"/>
      </w:r>
    </w:p>
    <w:p w:rsidR="00927E54" w:rsidRDefault="00927E54" w:rsidP="00927E54">
      <w:pPr>
        <w:jc w:val="center"/>
        <w:rPr>
          <w:rFonts w:ascii="方正小标宋_GBK" w:eastAsia="方正小标宋_GBK" w:hAnsi="Times New Roman"/>
          <w:bCs/>
          <w:color w:val="000000"/>
          <w:sz w:val="44"/>
          <w:szCs w:val="32"/>
        </w:rPr>
      </w:pPr>
      <w:r>
        <w:rPr>
          <w:rFonts w:ascii="方正小标宋_GBK" w:eastAsia="方正小标宋_GBK" w:hAnsi="Times New Roman" w:hint="eastAsia"/>
          <w:bCs/>
          <w:color w:val="000000"/>
          <w:sz w:val="44"/>
          <w:szCs w:val="32"/>
        </w:rPr>
        <w:lastRenderedPageBreak/>
        <w:t>填   表   说   明</w:t>
      </w:r>
    </w:p>
    <w:p w:rsidR="00927E54" w:rsidRDefault="00927E54" w:rsidP="00927E54">
      <w:pPr>
        <w:rPr>
          <w:rFonts w:ascii="方正楷体_GBK" w:eastAsia="方正楷体_GBK" w:hAnsi="Times New Roman"/>
          <w:szCs w:val="32"/>
        </w:rPr>
      </w:pP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1、本表供高等学校教师、专职科研人员、教育管理研究人员、实验技术人员申报专业技术职务任职资格使用，</w:t>
      </w:r>
      <w:del w:id="0" w:author="丁莲" w:date="2025-08-12T15:56:00Z">
        <w:r w:rsidDel="00B47820">
          <w:rPr>
            <w:rFonts w:ascii="方正楷体_GBK" w:eastAsia="方正楷体_GBK" w:hAnsi="Times New Roman" w:hint="eastAsia"/>
            <w:szCs w:val="32"/>
          </w:rPr>
          <w:delText>申报高级职务一式三份，申报中级职务</w:delText>
        </w:r>
      </w:del>
      <w:r>
        <w:rPr>
          <w:rFonts w:ascii="方正楷体_GBK" w:eastAsia="方正楷体_GBK" w:hAnsi="Times New Roman" w:hint="eastAsia"/>
          <w:szCs w:val="32"/>
        </w:rPr>
        <w:t>一式二份。</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2、本表第1页至第12页的内容由本人填写，由学校人事部门及有关业务部门审核；其余内容均由学校有关职能部门填写。</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3、按表中各栏目要求认真填写。具体内容真实、详尽，全面科学地反映申报人员水平、能力和实绩。若某些栏目填写不下时，可另加附页，并装订入内。</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4、本表用钢笔、签字笔填写，或用计算机打印。</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5、填写内容含糊不清、不符合要求、手续不全及字迹潦草者，不予受理。</w:t>
      </w:r>
    </w:p>
    <w:p w:rsidR="00927E54" w:rsidRDefault="00927E54" w:rsidP="00927E54">
      <w:pPr>
        <w:spacing w:line="590" w:lineRule="exact"/>
        <w:ind w:firstLine="200"/>
        <w:rPr>
          <w:rFonts w:ascii="方正楷体_GBK" w:eastAsia="方正楷体_GBK" w:hAnsi="Times New Roman"/>
          <w:szCs w:val="32"/>
        </w:rPr>
      </w:pPr>
    </w:p>
    <w:p w:rsidR="00927E54" w:rsidRDefault="00927E54" w:rsidP="00927E54">
      <w:pPr>
        <w:spacing w:line="590" w:lineRule="exact"/>
        <w:ind w:firstLine="200"/>
        <w:rPr>
          <w:rFonts w:ascii="方正楷体_GBK" w:eastAsia="方正楷体_GBK" w:hAnsi="Times New Roman"/>
          <w:szCs w:val="32"/>
        </w:rPr>
        <w:sectPr w:rsidR="00927E54" w:rsidSect="000E36BD">
          <w:footerReference w:type="even" r:id="rId6"/>
          <w:footerReference w:type="default" r:id="rId7"/>
          <w:pgSz w:w="11907" w:h="16840" w:code="9"/>
          <w:pgMar w:top="2098" w:right="1588" w:bottom="1985" w:left="1588" w:header="851" w:footer="1304" w:gutter="0"/>
          <w:pgNumType w:start="1"/>
          <w:cols w:space="425"/>
          <w:docGrid w:type="lines" w:linePitch="435"/>
        </w:sect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9"/>
        <w:gridCol w:w="669"/>
        <w:gridCol w:w="133"/>
        <w:gridCol w:w="834"/>
        <w:gridCol w:w="225"/>
        <w:gridCol w:w="161"/>
        <w:gridCol w:w="560"/>
        <w:gridCol w:w="290"/>
        <w:gridCol w:w="367"/>
        <w:gridCol w:w="198"/>
        <w:gridCol w:w="332"/>
        <w:gridCol w:w="204"/>
        <w:gridCol w:w="746"/>
        <w:gridCol w:w="81"/>
        <w:gridCol w:w="405"/>
        <w:gridCol w:w="112"/>
        <w:gridCol w:w="719"/>
        <w:gridCol w:w="358"/>
        <w:gridCol w:w="770"/>
        <w:gridCol w:w="821"/>
      </w:tblGrid>
      <w:tr w:rsidR="00927E54" w:rsidTr="009F1505">
        <w:trPr>
          <w:cantSplit/>
          <w:trHeight w:val="605"/>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姓名</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576"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性别</w:t>
            </w:r>
          </w:p>
        </w:tc>
        <w:tc>
          <w:tcPr>
            <w:tcW w:w="511" w:type="pct"/>
            <w:gridSpan w:val="3"/>
            <w:vAlign w:val="center"/>
          </w:tcPr>
          <w:p w:rsidR="00927E54" w:rsidRDefault="00927E54" w:rsidP="00576519">
            <w:pPr>
              <w:spacing w:line="420" w:lineRule="exact"/>
              <w:jc w:val="center"/>
              <w:rPr>
                <w:rFonts w:ascii="Times New Roman" w:hAnsi="Times New Roman"/>
                <w:sz w:val="21"/>
                <w:szCs w:val="21"/>
              </w:rPr>
            </w:pPr>
          </w:p>
        </w:tc>
        <w:tc>
          <w:tcPr>
            <w:tcW w:w="540"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民族</w:t>
            </w:r>
          </w:p>
        </w:tc>
        <w:tc>
          <w:tcPr>
            <w:tcW w:w="341" w:type="pct"/>
            <w:gridSpan w:val="3"/>
            <w:vAlign w:val="center"/>
          </w:tcPr>
          <w:p w:rsidR="00927E54" w:rsidRDefault="00927E54" w:rsidP="00576519">
            <w:pPr>
              <w:spacing w:line="420" w:lineRule="exact"/>
              <w:jc w:val="center"/>
              <w:rPr>
                <w:rFonts w:ascii="Times New Roman" w:hAnsi="Times New Roman"/>
                <w:sz w:val="21"/>
                <w:szCs w:val="21"/>
              </w:rPr>
            </w:pPr>
          </w:p>
        </w:tc>
        <w:tc>
          <w:tcPr>
            <w:tcW w:w="614"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出生年月</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563"/>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出生地</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身体状况</w:t>
            </w:r>
          </w:p>
        </w:tc>
        <w:tc>
          <w:tcPr>
            <w:tcW w:w="730" w:type="pct"/>
            <w:gridSpan w:val="3"/>
            <w:vAlign w:val="center"/>
          </w:tcPr>
          <w:p w:rsidR="00927E54" w:rsidRDefault="00927E54" w:rsidP="00576519">
            <w:pPr>
              <w:spacing w:line="420" w:lineRule="exact"/>
              <w:jc w:val="center"/>
              <w:rPr>
                <w:rFonts w:ascii="Times New Roman" w:hAnsi="Times New Roman"/>
                <w:sz w:val="21"/>
                <w:szCs w:val="21"/>
              </w:rPr>
            </w:pPr>
          </w:p>
        </w:tc>
        <w:tc>
          <w:tcPr>
            <w:tcW w:w="955"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参加工作时间</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660"/>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身份证号码</w:t>
            </w:r>
          </w:p>
        </w:tc>
        <w:tc>
          <w:tcPr>
            <w:tcW w:w="1576" w:type="pct"/>
            <w:gridSpan w:val="8"/>
            <w:vAlign w:val="center"/>
          </w:tcPr>
          <w:p w:rsidR="00927E54" w:rsidRDefault="00927E54" w:rsidP="00576519">
            <w:pPr>
              <w:spacing w:line="420" w:lineRule="exact"/>
              <w:jc w:val="center"/>
              <w:rPr>
                <w:rFonts w:ascii="Times New Roman" w:hAnsi="Times New Roman"/>
                <w:sz w:val="21"/>
                <w:szCs w:val="21"/>
              </w:rPr>
            </w:pPr>
          </w:p>
        </w:tc>
        <w:tc>
          <w:tcPr>
            <w:tcW w:w="730" w:type="pct"/>
            <w:gridSpan w:val="3"/>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高校教师资格证书号码</w:t>
            </w:r>
          </w:p>
        </w:tc>
        <w:tc>
          <w:tcPr>
            <w:tcW w:w="1862" w:type="pct"/>
            <w:gridSpan w:val="7"/>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779"/>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政治面貌</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现任党政职务</w:t>
            </w:r>
          </w:p>
        </w:tc>
        <w:tc>
          <w:tcPr>
            <w:tcW w:w="730" w:type="pct"/>
            <w:gridSpan w:val="3"/>
            <w:vAlign w:val="center"/>
          </w:tcPr>
          <w:p w:rsidR="00927E54" w:rsidRDefault="00927E54" w:rsidP="00576519">
            <w:pPr>
              <w:spacing w:line="340" w:lineRule="exact"/>
              <w:jc w:val="center"/>
              <w:rPr>
                <w:rFonts w:ascii="Times New Roman" w:hAnsi="Times New Roman"/>
                <w:sz w:val="21"/>
                <w:szCs w:val="21"/>
              </w:rPr>
            </w:pPr>
          </w:p>
        </w:tc>
        <w:tc>
          <w:tcPr>
            <w:tcW w:w="1393"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高校工作年限</w:t>
            </w:r>
          </w:p>
        </w:tc>
        <w:tc>
          <w:tcPr>
            <w:tcW w:w="469" w:type="pct"/>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717"/>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最高学历及取得时间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restart"/>
            <w:vAlign w:val="center"/>
          </w:tcPr>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z w:val="21"/>
                <w:szCs w:val="21"/>
              </w:rPr>
              <w:t>现从事专业、研究</w:t>
            </w:r>
            <w:r>
              <w:rPr>
                <w:rFonts w:ascii="Times New Roman" w:hAnsi="Times New Roman" w:hint="eastAsia"/>
                <w:spacing w:val="10"/>
                <w:sz w:val="21"/>
                <w:szCs w:val="21"/>
              </w:rPr>
              <w:t>方向</w:t>
            </w:r>
          </w:p>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pacing w:val="10"/>
                <w:sz w:val="21"/>
                <w:szCs w:val="21"/>
              </w:rPr>
              <w:t>及年限</w:t>
            </w:r>
          </w:p>
        </w:tc>
        <w:tc>
          <w:tcPr>
            <w:tcW w:w="751" w:type="pct"/>
            <w:gridSpan w:val="4"/>
            <w:vMerge w:val="restart"/>
            <w:vAlign w:val="center"/>
          </w:tcPr>
          <w:p w:rsidR="00927E54" w:rsidRDefault="00927E54" w:rsidP="00576519">
            <w:pPr>
              <w:rPr>
                <w:rFonts w:ascii="Times New Roman" w:hAnsi="Times New Roman"/>
                <w:sz w:val="21"/>
                <w:szCs w:val="21"/>
              </w:rPr>
            </w:pPr>
          </w:p>
        </w:tc>
        <w:tc>
          <w:tcPr>
            <w:tcW w:w="643" w:type="pct"/>
            <w:gridSpan w:val="2"/>
            <w:vMerge w:val="restart"/>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现聘岗位</w:t>
            </w:r>
          </w:p>
        </w:tc>
        <w:tc>
          <w:tcPr>
            <w:tcW w:w="469" w:type="pct"/>
            <w:vMerge w:val="restart"/>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698"/>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最高学位及取得时间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ign w:val="center"/>
          </w:tcPr>
          <w:p w:rsidR="00927E54" w:rsidRDefault="00927E54" w:rsidP="00576519">
            <w:pPr>
              <w:spacing w:line="420" w:lineRule="exact"/>
              <w:jc w:val="center"/>
              <w:rPr>
                <w:rFonts w:ascii="Times New Roman" w:hAnsi="Times New Roman"/>
                <w:sz w:val="21"/>
                <w:szCs w:val="21"/>
              </w:rPr>
            </w:pPr>
          </w:p>
        </w:tc>
        <w:tc>
          <w:tcPr>
            <w:tcW w:w="751" w:type="pct"/>
            <w:gridSpan w:val="4"/>
            <w:vMerge/>
            <w:vAlign w:val="center"/>
          </w:tcPr>
          <w:p w:rsidR="00927E54" w:rsidRDefault="00927E54" w:rsidP="00576519">
            <w:pPr>
              <w:spacing w:line="420" w:lineRule="exact"/>
              <w:rPr>
                <w:rFonts w:ascii="Times New Roman" w:hAnsi="Times New Roman"/>
                <w:sz w:val="21"/>
                <w:szCs w:val="21"/>
              </w:rPr>
            </w:pPr>
          </w:p>
        </w:tc>
        <w:tc>
          <w:tcPr>
            <w:tcW w:w="643" w:type="pct"/>
            <w:gridSpan w:val="2"/>
            <w:vMerge/>
            <w:vAlign w:val="center"/>
          </w:tcPr>
          <w:p w:rsidR="00927E54" w:rsidRDefault="00927E54" w:rsidP="00576519">
            <w:pPr>
              <w:spacing w:line="420" w:lineRule="exact"/>
              <w:rPr>
                <w:rFonts w:ascii="Times New Roman" w:hAnsi="Times New Roman"/>
                <w:sz w:val="21"/>
                <w:szCs w:val="21"/>
              </w:rPr>
            </w:pPr>
          </w:p>
        </w:tc>
        <w:tc>
          <w:tcPr>
            <w:tcW w:w="469" w:type="pct"/>
            <w:vMerge/>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1236"/>
        </w:trPr>
        <w:tc>
          <w:tcPr>
            <w:tcW w:w="1602"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现任专业技术职务及任职资格何时经何评委会评审</w:t>
            </w:r>
          </w:p>
        </w:tc>
        <w:tc>
          <w:tcPr>
            <w:tcW w:w="3398" w:type="pct"/>
            <w:gridSpan w:val="14"/>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842"/>
        </w:trPr>
        <w:tc>
          <w:tcPr>
            <w:tcW w:w="907"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现专业技术</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职务首聘时间</w:t>
            </w:r>
          </w:p>
        </w:tc>
        <w:tc>
          <w:tcPr>
            <w:tcW w:w="1806" w:type="pct"/>
            <w:gridSpan w:val="9"/>
            <w:vAlign w:val="center"/>
          </w:tcPr>
          <w:p w:rsidR="00927E54" w:rsidRDefault="00927E54" w:rsidP="00576519">
            <w:pPr>
              <w:spacing w:line="360" w:lineRule="exact"/>
              <w:jc w:val="center"/>
              <w:rPr>
                <w:rFonts w:ascii="Times New Roman" w:hAnsi="Times New Roman"/>
                <w:sz w:val="21"/>
                <w:szCs w:val="21"/>
              </w:rPr>
            </w:pPr>
          </w:p>
        </w:tc>
        <w:tc>
          <w:tcPr>
            <w:tcW w:w="702"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拟评</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职务资格</w:t>
            </w:r>
          </w:p>
        </w:tc>
        <w:tc>
          <w:tcPr>
            <w:tcW w:w="1585" w:type="pct"/>
            <w:gridSpan w:val="5"/>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1862"/>
        </w:trPr>
        <w:tc>
          <w:tcPr>
            <w:tcW w:w="450" w:type="pc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参</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加及</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学何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术职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团务</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体</w:t>
            </w:r>
          </w:p>
        </w:tc>
        <w:tc>
          <w:tcPr>
            <w:tcW w:w="1957" w:type="pct"/>
            <w:gridSpan w:val="9"/>
            <w:vAlign w:val="center"/>
          </w:tcPr>
          <w:p w:rsidR="00927E54" w:rsidRDefault="00927E54" w:rsidP="00576519">
            <w:pPr>
              <w:spacing w:line="420" w:lineRule="exact"/>
              <w:jc w:val="center"/>
              <w:rPr>
                <w:rFonts w:ascii="Times New Roman" w:hAnsi="Times New Roman"/>
                <w:sz w:val="21"/>
                <w:szCs w:val="21"/>
              </w:rPr>
            </w:pPr>
          </w:p>
        </w:tc>
        <w:tc>
          <w:tcPr>
            <w:tcW w:w="305" w:type="pct"/>
            <w:gridSpan w:val="2"/>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社会兼职</w:t>
            </w:r>
          </w:p>
        </w:tc>
        <w:tc>
          <w:tcPr>
            <w:tcW w:w="2287" w:type="pct"/>
            <w:gridSpan w:val="8"/>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763"/>
        </w:trPr>
        <w:tc>
          <w:tcPr>
            <w:tcW w:w="450" w:type="pct"/>
            <w:vMerge w:val="restar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现和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职荣</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以誉</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来称</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获号</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表受</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彰何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奖处</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励分</w:t>
            </w:r>
          </w:p>
        </w:tc>
        <w:tc>
          <w:tcPr>
            <w:tcW w:w="1471"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荣誉称号、表彰奖励名称</w:t>
            </w:r>
          </w:p>
        </w:tc>
        <w:tc>
          <w:tcPr>
            <w:tcW w:w="487"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w:t>
            </w:r>
          </w:p>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时间</w:t>
            </w:r>
          </w:p>
        </w:tc>
        <w:tc>
          <w:tcPr>
            <w:tcW w:w="776"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授奖部门</w:t>
            </w:r>
          </w:p>
        </w:tc>
        <w:tc>
          <w:tcPr>
            <w:tcW w:w="704"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获奖级别</w:t>
            </w:r>
          </w:p>
        </w:tc>
        <w:tc>
          <w:tcPr>
            <w:tcW w:w="1112"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排名</w:t>
            </w:r>
            <w:r>
              <w:rPr>
                <w:rFonts w:ascii="Times New Roman" w:hAnsi="Times New Roman"/>
                <w:sz w:val="21"/>
                <w:szCs w:val="21"/>
              </w:rPr>
              <w:t>/</w:t>
            </w:r>
            <w:r>
              <w:rPr>
                <w:rFonts w:ascii="Times New Roman" w:hAnsi="Times New Roman" w:hint="eastAsia"/>
                <w:sz w:val="21"/>
                <w:szCs w:val="21"/>
              </w:rPr>
              <w:t>总人数</w:t>
            </w:r>
          </w:p>
        </w:tc>
      </w:tr>
      <w:tr w:rsidR="00927E54" w:rsidTr="009F1505">
        <w:trPr>
          <w:cantSplit/>
          <w:trHeight w:val="1829"/>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1471" w:type="pct"/>
            <w:gridSpan w:val="6"/>
          </w:tcPr>
          <w:p w:rsidR="00927E54" w:rsidRDefault="00927E54" w:rsidP="00576519">
            <w:pPr>
              <w:spacing w:line="260" w:lineRule="exact"/>
              <w:rPr>
                <w:rFonts w:ascii="Times New Roman" w:hAnsi="Times New Roman"/>
                <w:sz w:val="21"/>
                <w:szCs w:val="21"/>
              </w:rPr>
            </w:pPr>
          </w:p>
        </w:tc>
        <w:tc>
          <w:tcPr>
            <w:tcW w:w="487" w:type="pct"/>
            <w:gridSpan w:val="3"/>
          </w:tcPr>
          <w:p w:rsidR="00927E54" w:rsidRDefault="00927E54" w:rsidP="00576519">
            <w:pPr>
              <w:spacing w:line="260" w:lineRule="exact"/>
              <w:jc w:val="center"/>
              <w:rPr>
                <w:rFonts w:ascii="Times New Roman" w:hAnsi="Times New Roman"/>
                <w:sz w:val="21"/>
                <w:szCs w:val="21"/>
              </w:rPr>
            </w:pPr>
          </w:p>
        </w:tc>
        <w:tc>
          <w:tcPr>
            <w:tcW w:w="776" w:type="pct"/>
            <w:gridSpan w:val="4"/>
          </w:tcPr>
          <w:p w:rsidR="00927E54" w:rsidRDefault="00927E54" w:rsidP="00576519">
            <w:pPr>
              <w:spacing w:line="260" w:lineRule="exact"/>
              <w:rPr>
                <w:rFonts w:ascii="Times New Roman" w:hAnsi="Times New Roman"/>
                <w:sz w:val="21"/>
                <w:szCs w:val="21"/>
              </w:rPr>
            </w:pPr>
          </w:p>
        </w:tc>
        <w:tc>
          <w:tcPr>
            <w:tcW w:w="704" w:type="pct"/>
            <w:gridSpan w:val="3"/>
          </w:tcPr>
          <w:p w:rsidR="00927E54" w:rsidRDefault="00927E54" w:rsidP="00576519">
            <w:pPr>
              <w:spacing w:line="260" w:lineRule="exact"/>
              <w:jc w:val="center"/>
              <w:rPr>
                <w:rFonts w:ascii="Times New Roman" w:hAnsi="Times New Roman"/>
                <w:sz w:val="21"/>
                <w:szCs w:val="21"/>
              </w:rPr>
            </w:pPr>
          </w:p>
        </w:tc>
        <w:tc>
          <w:tcPr>
            <w:tcW w:w="1112" w:type="pct"/>
            <w:gridSpan w:val="3"/>
          </w:tcPr>
          <w:p w:rsidR="00927E54" w:rsidRDefault="00927E54" w:rsidP="00576519">
            <w:pPr>
              <w:spacing w:line="260" w:lineRule="exact"/>
              <w:rPr>
                <w:rFonts w:ascii="Times New Roman" w:eastAsia="方正楷体简体" w:hAnsi="Times New Roman"/>
                <w:sz w:val="21"/>
                <w:szCs w:val="21"/>
              </w:rPr>
            </w:pPr>
          </w:p>
        </w:tc>
      </w:tr>
      <w:tr w:rsidR="00927E54" w:rsidTr="009F1505">
        <w:trPr>
          <w:cantSplit/>
          <w:trHeight w:val="678"/>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4550" w:type="pct"/>
            <w:gridSpan w:val="19"/>
            <w:vAlign w:val="center"/>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处分：</w:t>
            </w:r>
          </w:p>
        </w:tc>
      </w:tr>
    </w:tbl>
    <w:p w:rsidR="00927E54" w:rsidRDefault="00927E54" w:rsidP="00D52413">
      <w:pPr>
        <w:spacing w:beforeLines="50" w:before="156" w:line="2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．现聘岗位指教师岗、专职科研岗、实验技术岗、专职辅导员岗、双肩挑岗、管理岗。</w:t>
      </w:r>
    </w:p>
    <w:p w:rsidR="00927E54" w:rsidRDefault="00927E54" w:rsidP="00D52413">
      <w:pPr>
        <w:spacing w:beforeLines="50" w:before="156" w:line="240" w:lineRule="exact"/>
        <w:ind w:firstLine="420"/>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．奖励指政府及政府相关职能部门组织的与本人现从事工作相关的奖励。</w:t>
      </w:r>
    </w:p>
    <w:p w:rsidR="00927E54" w:rsidRPr="00927E54" w:rsidRDefault="00927E54" w:rsidP="00D52413">
      <w:pPr>
        <w:spacing w:beforeLines="50" w:before="156" w:line="240" w:lineRule="exact"/>
        <w:ind w:firstLine="420"/>
        <w:rPr>
          <w:rFonts w:ascii="Times New Roman" w:hAnsi="Times New Roman"/>
          <w:color w:val="00000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二、学习、工作、经历</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789"/>
        <w:gridCol w:w="1206"/>
        <w:gridCol w:w="841"/>
        <w:gridCol w:w="1044"/>
        <w:gridCol w:w="868"/>
        <w:gridCol w:w="2072"/>
      </w:tblGrid>
      <w:tr w:rsidR="00927E54" w:rsidTr="00576519">
        <w:trPr>
          <w:cantSplit/>
          <w:trHeight w:val="720"/>
        </w:trPr>
        <w:tc>
          <w:tcPr>
            <w:tcW w:w="372" w:type="pct"/>
            <w:vMerge w:val="restar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︵从高中开始填写︶</w:t>
            </w:r>
          </w:p>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学历情况</w:t>
            </w:r>
          </w:p>
        </w:tc>
        <w:tc>
          <w:tcPr>
            <w:tcW w:w="10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毕业国家、学校</w:t>
            </w:r>
          </w:p>
        </w:tc>
        <w:tc>
          <w:tcPr>
            <w:tcW w:w="7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所学专业</w:t>
            </w:r>
          </w:p>
        </w:tc>
        <w:tc>
          <w:tcPr>
            <w:tcW w:w="50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学制</w:t>
            </w:r>
          </w:p>
        </w:tc>
        <w:tc>
          <w:tcPr>
            <w:tcW w:w="61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学历</w:t>
            </w:r>
          </w:p>
        </w:tc>
        <w:tc>
          <w:tcPr>
            <w:tcW w:w="51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学位</w:t>
            </w:r>
          </w:p>
        </w:tc>
        <w:tc>
          <w:tcPr>
            <w:tcW w:w="122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毕（肄）业及时间</w:t>
            </w: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vAlign w:val="center"/>
          </w:tcPr>
          <w:p w:rsidR="00927E54" w:rsidRDefault="00927E54" w:rsidP="00576519">
            <w:pPr>
              <w:spacing w:line="440" w:lineRule="exact"/>
              <w:jc w:val="center"/>
              <w:rPr>
                <w:rFonts w:ascii="Times New Roman" w:hAnsi="Times New Roman"/>
                <w:sz w:val="21"/>
                <w:szCs w:val="21"/>
              </w:rPr>
            </w:pPr>
          </w:p>
        </w:tc>
        <w:tc>
          <w:tcPr>
            <w:tcW w:w="714" w:type="pct"/>
            <w:vAlign w:val="center"/>
          </w:tcPr>
          <w:p w:rsidR="00927E54" w:rsidRDefault="00927E54" w:rsidP="00576519">
            <w:pPr>
              <w:spacing w:line="440" w:lineRule="exact"/>
              <w:jc w:val="center"/>
              <w:rPr>
                <w:rFonts w:ascii="Times New Roman" w:hAnsi="Times New Roman"/>
                <w:sz w:val="21"/>
                <w:szCs w:val="21"/>
              </w:rPr>
            </w:pPr>
          </w:p>
        </w:tc>
        <w:tc>
          <w:tcPr>
            <w:tcW w:w="500" w:type="pct"/>
            <w:vAlign w:val="center"/>
          </w:tcPr>
          <w:p w:rsidR="00927E54" w:rsidRDefault="00927E54" w:rsidP="00576519">
            <w:pPr>
              <w:spacing w:line="440" w:lineRule="exact"/>
              <w:jc w:val="center"/>
              <w:rPr>
                <w:rFonts w:ascii="Times New Roman" w:hAnsi="Times New Roman"/>
                <w:sz w:val="21"/>
                <w:szCs w:val="21"/>
              </w:rPr>
            </w:pPr>
          </w:p>
        </w:tc>
        <w:tc>
          <w:tcPr>
            <w:tcW w:w="619" w:type="pct"/>
            <w:vAlign w:val="center"/>
          </w:tcPr>
          <w:p w:rsidR="00927E54" w:rsidRDefault="00927E54" w:rsidP="00576519">
            <w:pPr>
              <w:spacing w:line="440" w:lineRule="exact"/>
              <w:jc w:val="center"/>
              <w:rPr>
                <w:rFonts w:ascii="Times New Roman" w:hAnsi="Times New Roman"/>
                <w:sz w:val="21"/>
                <w:szCs w:val="21"/>
              </w:rPr>
            </w:pPr>
          </w:p>
        </w:tc>
        <w:tc>
          <w:tcPr>
            <w:tcW w:w="516" w:type="pct"/>
            <w:vAlign w:val="center"/>
          </w:tcPr>
          <w:p w:rsidR="00927E54" w:rsidRDefault="00927E54" w:rsidP="00576519">
            <w:pPr>
              <w:spacing w:line="440" w:lineRule="exact"/>
              <w:jc w:val="center"/>
              <w:rPr>
                <w:rFonts w:ascii="Times New Roman" w:hAnsi="Times New Roman"/>
                <w:spacing w:val="-12"/>
                <w:sz w:val="21"/>
                <w:szCs w:val="21"/>
              </w:rPr>
            </w:pPr>
          </w:p>
        </w:tc>
        <w:tc>
          <w:tcPr>
            <w:tcW w:w="1222" w:type="pct"/>
            <w:vAlign w:val="center"/>
          </w:tcPr>
          <w:p w:rsidR="00927E54" w:rsidRDefault="00927E54" w:rsidP="00576519">
            <w:pPr>
              <w:spacing w:line="440" w:lineRule="exact"/>
              <w:jc w:val="center"/>
              <w:rPr>
                <w:rFonts w:ascii="Times New Roman" w:hAnsi="Times New Roman"/>
                <w:spacing w:val="-12"/>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、工作经历（含主要进修经历）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0"/>
        <w:gridCol w:w="4979"/>
        <w:gridCol w:w="2083"/>
      </w:tblGrid>
      <w:tr w:rsidR="00927E54" w:rsidTr="009F1505">
        <w:trPr>
          <w:trHeight w:val="711"/>
        </w:trPr>
        <w:tc>
          <w:tcPr>
            <w:tcW w:w="857"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起止时间</w:t>
            </w:r>
          </w:p>
        </w:tc>
        <w:tc>
          <w:tcPr>
            <w:tcW w:w="2921"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在何地、何学校（单位）工作、</w:t>
            </w:r>
            <w:r>
              <w:rPr>
                <w:rFonts w:ascii="Times New Roman" w:hAnsi="Times New Roman" w:hint="eastAsia"/>
                <w:color w:val="000000"/>
                <w:sz w:val="21"/>
                <w:szCs w:val="21"/>
              </w:rPr>
              <w:t>进修</w:t>
            </w:r>
            <w:r>
              <w:rPr>
                <w:rFonts w:ascii="Times New Roman" w:hAnsi="Times New Roman" w:hint="eastAsia"/>
                <w:sz w:val="21"/>
                <w:szCs w:val="21"/>
              </w:rPr>
              <w:t>及任何职</w:t>
            </w:r>
          </w:p>
        </w:tc>
        <w:tc>
          <w:tcPr>
            <w:tcW w:w="1222"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bl>
    <w:p w:rsidR="00927E54" w:rsidRDefault="00927E54" w:rsidP="00927E54">
      <w:pPr>
        <w:spacing w:line="560" w:lineRule="exact"/>
        <w:rPr>
          <w:rFonts w:ascii="Times New Roman" w:eastAsia="黑体" w:hAnsi="Times New Roman"/>
          <w:sz w:val="21"/>
          <w:szCs w:val="21"/>
        </w:rPr>
      </w:pPr>
    </w:p>
    <w:p w:rsidR="00927E54" w:rsidRDefault="00927E54" w:rsidP="00927E54">
      <w:pPr>
        <w:spacing w:line="560" w:lineRule="exact"/>
        <w:rPr>
          <w:rFonts w:ascii="Times New Roman" w:eastAsia="黑体"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t>三、任现职以来继续教育情况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2"/>
        <w:gridCol w:w="2932"/>
        <w:gridCol w:w="1375"/>
        <w:gridCol w:w="1375"/>
        <w:gridCol w:w="1338"/>
      </w:tblGrid>
      <w:tr w:rsidR="00927E54" w:rsidTr="00576519">
        <w:tc>
          <w:tcPr>
            <w:tcW w:w="8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起止时间</w:t>
            </w:r>
          </w:p>
        </w:tc>
        <w:tc>
          <w:tcPr>
            <w:tcW w:w="172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进修国家、学校或单位</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进修内容</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进修成绩</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118"/>
        </w:trPr>
        <w:tc>
          <w:tcPr>
            <w:tcW w:w="881" w:type="pct"/>
            <w:vAlign w:val="center"/>
          </w:tcPr>
          <w:p w:rsidR="00927E54" w:rsidRDefault="00927E54" w:rsidP="00576519">
            <w:pPr>
              <w:spacing w:line="440" w:lineRule="exact"/>
              <w:jc w:val="center"/>
              <w:rPr>
                <w:rFonts w:ascii="Times New Roman" w:hAnsi="Times New Roman"/>
                <w:sz w:val="21"/>
                <w:szCs w:val="21"/>
              </w:rPr>
            </w:pPr>
          </w:p>
        </w:tc>
        <w:tc>
          <w:tcPr>
            <w:tcW w:w="1720"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786" w:type="pct"/>
            <w:vAlign w:val="center"/>
          </w:tcPr>
          <w:p w:rsidR="00927E54" w:rsidRDefault="00927E54" w:rsidP="00576519">
            <w:pPr>
              <w:spacing w:line="440" w:lineRule="exact"/>
              <w:jc w:val="center"/>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1"/>
        <w:gridCol w:w="1486"/>
        <w:gridCol w:w="1336"/>
        <w:gridCol w:w="987"/>
        <w:gridCol w:w="1628"/>
        <w:gridCol w:w="1224"/>
      </w:tblGrid>
      <w:tr w:rsidR="00927E54" w:rsidTr="00576519">
        <w:tc>
          <w:tcPr>
            <w:tcW w:w="109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7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7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科目</w:t>
            </w:r>
          </w:p>
        </w:tc>
        <w:tc>
          <w:tcPr>
            <w:tcW w:w="57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成绩</w:t>
            </w:r>
          </w:p>
        </w:tc>
        <w:tc>
          <w:tcPr>
            <w:tcW w:w="95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合格证号</w:t>
            </w:r>
          </w:p>
        </w:tc>
        <w:tc>
          <w:tcPr>
            <w:tcW w:w="7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1888"/>
        </w:trPr>
        <w:tc>
          <w:tcPr>
            <w:tcW w:w="1092" w:type="pct"/>
            <w:vAlign w:val="center"/>
          </w:tcPr>
          <w:p w:rsidR="00927E54" w:rsidRDefault="00927E54" w:rsidP="00576519">
            <w:pPr>
              <w:spacing w:line="440" w:lineRule="exact"/>
              <w:jc w:val="center"/>
              <w:rPr>
                <w:rFonts w:ascii="Times New Roman" w:hAnsi="Times New Roman"/>
                <w:sz w:val="21"/>
                <w:szCs w:val="21"/>
              </w:rPr>
            </w:pPr>
          </w:p>
        </w:tc>
        <w:tc>
          <w:tcPr>
            <w:tcW w:w="869" w:type="pct"/>
            <w:vAlign w:val="center"/>
          </w:tcPr>
          <w:p w:rsidR="00927E54" w:rsidRDefault="00927E54" w:rsidP="00576519">
            <w:pPr>
              <w:spacing w:line="440" w:lineRule="exact"/>
              <w:jc w:val="center"/>
              <w:rPr>
                <w:rFonts w:ascii="Times New Roman" w:hAnsi="Times New Roman"/>
                <w:sz w:val="21"/>
                <w:szCs w:val="21"/>
              </w:rPr>
            </w:pPr>
          </w:p>
        </w:tc>
        <w:tc>
          <w:tcPr>
            <w:tcW w:w="784" w:type="pct"/>
            <w:vAlign w:val="center"/>
          </w:tcPr>
          <w:p w:rsidR="00927E54" w:rsidRDefault="00927E54" w:rsidP="00576519">
            <w:pPr>
              <w:spacing w:line="440" w:lineRule="exact"/>
              <w:jc w:val="center"/>
              <w:rPr>
                <w:rFonts w:ascii="Times New Roman" w:hAnsi="Times New Roman"/>
                <w:sz w:val="21"/>
                <w:szCs w:val="21"/>
              </w:rPr>
            </w:pPr>
          </w:p>
        </w:tc>
        <w:tc>
          <w:tcPr>
            <w:tcW w:w="576" w:type="pct"/>
            <w:vAlign w:val="center"/>
          </w:tcPr>
          <w:p w:rsidR="00927E54" w:rsidRDefault="00927E54" w:rsidP="00576519">
            <w:pPr>
              <w:spacing w:line="440" w:lineRule="exact"/>
              <w:jc w:val="center"/>
              <w:rPr>
                <w:rFonts w:ascii="Times New Roman" w:hAnsi="Times New Roman"/>
                <w:sz w:val="21"/>
                <w:szCs w:val="21"/>
              </w:rPr>
            </w:pPr>
          </w:p>
        </w:tc>
        <w:tc>
          <w:tcPr>
            <w:tcW w:w="955" w:type="pct"/>
            <w:vAlign w:val="center"/>
          </w:tcPr>
          <w:p w:rsidR="00927E54" w:rsidRDefault="00927E54" w:rsidP="00576519">
            <w:pPr>
              <w:spacing w:line="440" w:lineRule="exact"/>
              <w:jc w:val="center"/>
              <w:rPr>
                <w:rFonts w:ascii="Times New Roman" w:hAnsi="Times New Roman"/>
                <w:sz w:val="21"/>
                <w:szCs w:val="21"/>
              </w:rPr>
            </w:pPr>
          </w:p>
        </w:tc>
        <w:tc>
          <w:tcPr>
            <w:tcW w:w="724" w:type="pct"/>
            <w:vAlign w:val="center"/>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404"/>
        <w:gridCol w:w="1558"/>
        <w:gridCol w:w="1921"/>
        <w:gridCol w:w="1710"/>
        <w:gridCol w:w="871"/>
      </w:tblGrid>
      <w:tr w:rsidR="00927E54" w:rsidTr="00576519">
        <w:tc>
          <w:tcPr>
            <w:tcW w:w="62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9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学术交流内容</w:t>
            </w:r>
          </w:p>
        </w:tc>
        <w:tc>
          <w:tcPr>
            <w:tcW w:w="112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提交研究成果情况</w:t>
            </w:r>
          </w:p>
        </w:tc>
        <w:tc>
          <w:tcPr>
            <w:tcW w:w="100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本人承担情况</w:t>
            </w:r>
          </w:p>
        </w:tc>
        <w:tc>
          <w:tcPr>
            <w:tcW w:w="51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756"/>
        </w:trPr>
        <w:tc>
          <w:tcPr>
            <w:tcW w:w="621" w:type="pct"/>
            <w:vAlign w:val="center"/>
          </w:tcPr>
          <w:p w:rsidR="00927E54" w:rsidRDefault="00927E54" w:rsidP="00576519">
            <w:pPr>
              <w:spacing w:line="240" w:lineRule="exact"/>
              <w:rPr>
                <w:rFonts w:ascii="Times New Roman" w:hAnsi="Times New Roman"/>
                <w:sz w:val="21"/>
                <w:szCs w:val="21"/>
              </w:rPr>
            </w:pPr>
          </w:p>
        </w:tc>
        <w:tc>
          <w:tcPr>
            <w:tcW w:w="824" w:type="pct"/>
            <w:vAlign w:val="center"/>
          </w:tcPr>
          <w:p w:rsidR="00927E54" w:rsidRDefault="00927E54" w:rsidP="00576519">
            <w:pPr>
              <w:spacing w:line="240" w:lineRule="exact"/>
              <w:rPr>
                <w:rFonts w:ascii="Times New Roman" w:hAnsi="Times New Roman"/>
                <w:sz w:val="21"/>
                <w:szCs w:val="21"/>
              </w:rPr>
            </w:pPr>
          </w:p>
        </w:tc>
        <w:tc>
          <w:tcPr>
            <w:tcW w:w="914" w:type="pct"/>
            <w:vAlign w:val="center"/>
          </w:tcPr>
          <w:p w:rsidR="00927E54" w:rsidRDefault="00927E54" w:rsidP="00576519">
            <w:pPr>
              <w:spacing w:line="240" w:lineRule="exact"/>
              <w:jc w:val="center"/>
              <w:rPr>
                <w:rFonts w:ascii="Times New Roman" w:hAnsi="Times New Roman"/>
                <w:sz w:val="21"/>
                <w:szCs w:val="21"/>
              </w:rPr>
            </w:pPr>
          </w:p>
        </w:tc>
        <w:tc>
          <w:tcPr>
            <w:tcW w:w="1127" w:type="pct"/>
            <w:vAlign w:val="center"/>
          </w:tcPr>
          <w:p w:rsidR="00927E54" w:rsidRDefault="00927E54" w:rsidP="00576519">
            <w:pPr>
              <w:spacing w:line="240" w:lineRule="exact"/>
              <w:rPr>
                <w:rFonts w:ascii="Times New Roman" w:hAnsi="Times New Roman"/>
                <w:sz w:val="21"/>
                <w:szCs w:val="21"/>
              </w:rPr>
            </w:pPr>
          </w:p>
        </w:tc>
        <w:tc>
          <w:tcPr>
            <w:tcW w:w="1003" w:type="pct"/>
          </w:tcPr>
          <w:p w:rsidR="00927E54" w:rsidRDefault="00927E54" w:rsidP="00576519">
            <w:pPr>
              <w:spacing w:line="240" w:lineRule="exact"/>
              <w:rPr>
                <w:rFonts w:ascii="Times New Roman" w:hAnsi="Times New Roman"/>
                <w:sz w:val="21"/>
                <w:szCs w:val="21"/>
              </w:rPr>
            </w:pPr>
          </w:p>
        </w:tc>
        <w:tc>
          <w:tcPr>
            <w:tcW w:w="511"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w:t>
      </w:r>
      <w:r>
        <w:rPr>
          <w:rFonts w:ascii="Times New Roman" w:hAnsi="Times New Roman"/>
          <w:sz w:val="21"/>
          <w:szCs w:val="21"/>
        </w:rPr>
        <w:t>1</w:t>
      </w:r>
      <w:r>
        <w:rPr>
          <w:rFonts w:ascii="Times New Roman" w:hAnsi="Times New Roman" w:hint="eastAsia"/>
          <w:sz w:val="21"/>
          <w:szCs w:val="21"/>
        </w:rPr>
        <w:t>．第</w:t>
      </w:r>
      <w:r>
        <w:rPr>
          <w:rFonts w:ascii="Times New Roman" w:hAnsi="Times New Roman"/>
          <w:sz w:val="21"/>
          <w:szCs w:val="21"/>
        </w:rPr>
        <w:t>2</w:t>
      </w:r>
      <w:r>
        <w:rPr>
          <w:rFonts w:ascii="Times New Roman" w:hAnsi="Times New Roman" w:hint="eastAsia"/>
          <w:sz w:val="21"/>
          <w:szCs w:val="21"/>
        </w:rPr>
        <w:t>栏限填国家人社部、省人社厅和省教育厅组织的职称外语考试、计算机信息技术应用能力考核和基础理论课程考试。</w:t>
      </w:r>
    </w:p>
    <w:p w:rsidR="00927E54" w:rsidRDefault="00927E54" w:rsidP="00927E54">
      <w:pPr>
        <w:spacing w:line="34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．第三项须附相关的证明材料。</w:t>
      </w:r>
    </w:p>
    <w:p w:rsidR="00927E54" w:rsidRDefault="00927E54" w:rsidP="00927E54">
      <w:pPr>
        <w:spacing w:line="34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所在单位人事（职称）部门对第一至三项内容的审核意见：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9F1505">
      <w:pPr>
        <w:spacing w:line="320" w:lineRule="exact"/>
        <w:ind w:firstLineChars="2450" w:firstLine="5145"/>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黑体" w:hAnsi="Times New Roman"/>
          <w:sz w:val="28"/>
          <w:szCs w:val="28"/>
        </w:rPr>
      </w:pPr>
      <w:r>
        <w:rPr>
          <w:rFonts w:ascii="Times New Roman" w:eastAsia="黑体" w:hAnsi="Times New Roman"/>
          <w:sz w:val="21"/>
          <w:szCs w:val="21"/>
        </w:rPr>
        <w:br w:type="page"/>
      </w:r>
      <w:r>
        <w:rPr>
          <w:rFonts w:ascii="Times New Roman" w:eastAsia="黑体" w:hAnsi="Times New Roman" w:hint="eastAsia"/>
          <w:sz w:val="28"/>
          <w:szCs w:val="28"/>
        </w:rPr>
        <w:lastRenderedPageBreak/>
        <w:t>四、任现职以来教学工作情况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1986"/>
        <w:gridCol w:w="1534"/>
        <w:gridCol w:w="1554"/>
        <w:gridCol w:w="956"/>
        <w:gridCol w:w="852"/>
      </w:tblGrid>
      <w:tr w:rsidR="00927E54" w:rsidTr="00576519">
        <w:tc>
          <w:tcPr>
            <w:tcW w:w="96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起止年月</w:t>
            </w:r>
          </w:p>
        </w:tc>
        <w:tc>
          <w:tcPr>
            <w:tcW w:w="1165"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讲授课程名称及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其他教学工作</w:t>
            </w:r>
          </w:p>
        </w:tc>
        <w:tc>
          <w:tcPr>
            <w:tcW w:w="9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课程性质</w:t>
            </w:r>
          </w:p>
        </w:tc>
        <w:tc>
          <w:tcPr>
            <w:tcW w:w="91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授课对象</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及人数</w:t>
            </w:r>
          </w:p>
        </w:tc>
        <w:tc>
          <w:tcPr>
            <w:tcW w:w="56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总课内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学时数</w:t>
            </w:r>
          </w:p>
        </w:tc>
        <w:tc>
          <w:tcPr>
            <w:tcW w:w="5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0573"/>
        </w:trPr>
        <w:tc>
          <w:tcPr>
            <w:tcW w:w="962" w:type="pct"/>
            <w:vAlign w:val="center"/>
          </w:tcPr>
          <w:p w:rsidR="00927E54" w:rsidRDefault="00927E54" w:rsidP="00576519">
            <w:pPr>
              <w:spacing w:line="240" w:lineRule="exact"/>
              <w:jc w:val="center"/>
              <w:rPr>
                <w:rFonts w:ascii="Times New Roman" w:hAnsi="Times New Roman"/>
                <w:sz w:val="21"/>
                <w:szCs w:val="21"/>
              </w:rPr>
            </w:pPr>
          </w:p>
        </w:tc>
        <w:tc>
          <w:tcPr>
            <w:tcW w:w="1165" w:type="pct"/>
            <w:vAlign w:val="center"/>
          </w:tcPr>
          <w:p w:rsidR="00927E54" w:rsidRDefault="00927E54" w:rsidP="00576519">
            <w:pPr>
              <w:spacing w:line="240" w:lineRule="exact"/>
              <w:jc w:val="center"/>
              <w:rPr>
                <w:rFonts w:ascii="Times New Roman" w:hAnsi="Times New Roman"/>
                <w:sz w:val="21"/>
                <w:szCs w:val="21"/>
              </w:rPr>
            </w:pPr>
          </w:p>
        </w:tc>
        <w:tc>
          <w:tcPr>
            <w:tcW w:w="900" w:type="pct"/>
            <w:vAlign w:val="center"/>
          </w:tcPr>
          <w:p w:rsidR="00927E54" w:rsidRDefault="00927E54" w:rsidP="00576519">
            <w:pPr>
              <w:spacing w:line="240" w:lineRule="exact"/>
              <w:jc w:val="center"/>
              <w:rPr>
                <w:rFonts w:ascii="Times New Roman" w:hAnsi="Times New Roman"/>
                <w:sz w:val="21"/>
                <w:szCs w:val="21"/>
              </w:rPr>
            </w:pPr>
          </w:p>
        </w:tc>
        <w:tc>
          <w:tcPr>
            <w:tcW w:w="912" w:type="pct"/>
            <w:vAlign w:val="center"/>
          </w:tcPr>
          <w:p w:rsidR="00927E54" w:rsidRDefault="00927E54" w:rsidP="00576519">
            <w:pPr>
              <w:spacing w:line="240" w:lineRule="exact"/>
              <w:jc w:val="center"/>
              <w:rPr>
                <w:rFonts w:ascii="Times New Roman" w:hAnsi="Times New Roman"/>
                <w:sz w:val="21"/>
                <w:szCs w:val="21"/>
              </w:rPr>
            </w:pPr>
          </w:p>
        </w:tc>
        <w:tc>
          <w:tcPr>
            <w:tcW w:w="561" w:type="pct"/>
            <w:vAlign w:val="center"/>
          </w:tcPr>
          <w:p w:rsidR="00927E54" w:rsidRDefault="00927E54" w:rsidP="00576519">
            <w:pPr>
              <w:spacing w:line="240" w:lineRule="exact"/>
              <w:jc w:val="center"/>
              <w:rPr>
                <w:rFonts w:ascii="Times New Roman" w:hAnsi="Times New Roman"/>
                <w:sz w:val="21"/>
                <w:szCs w:val="21"/>
              </w:rPr>
            </w:pPr>
          </w:p>
        </w:tc>
        <w:tc>
          <w:tcPr>
            <w:tcW w:w="500" w:type="pct"/>
            <w:vAlign w:val="center"/>
          </w:tcPr>
          <w:p w:rsidR="00927E54" w:rsidRDefault="00927E54" w:rsidP="00576519">
            <w:pPr>
              <w:spacing w:line="240" w:lineRule="exact"/>
              <w:jc w:val="center"/>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注：课程性质指专业课、基础课、专业基础课、公共课等。</w:t>
      </w:r>
    </w:p>
    <w:p w:rsidR="00927E54" w:rsidRDefault="00927E54" w:rsidP="00927E54">
      <w:pPr>
        <w:spacing w:line="340" w:lineRule="exact"/>
        <w:rPr>
          <w:rFonts w:ascii="Times New Roman" w:hAnsi="Times New Roman"/>
          <w:sz w:val="21"/>
          <w:szCs w:val="21"/>
        </w:rPr>
      </w:pPr>
    </w:p>
    <w:p w:rsidR="00927E54" w:rsidRDefault="00927E54" w:rsidP="00927E54">
      <w:pPr>
        <w:spacing w:line="3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944"/>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941"/>
        </w:trPr>
        <w:tc>
          <w:tcPr>
            <w:tcW w:w="5000" w:type="pct"/>
            <w:vAlign w:val="center"/>
          </w:tcPr>
          <w:p w:rsidR="00927E54" w:rsidRDefault="00927E54" w:rsidP="00576519">
            <w:pPr>
              <w:spacing w:line="660" w:lineRule="exact"/>
              <w:rPr>
                <w:rFonts w:ascii="Times New Roman" w:eastAsia="方正楷体简体" w:hAnsi="Times New Roman"/>
                <w:b/>
                <w:bCs/>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4</w:t>
      </w:r>
      <w:r>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911"/>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注：第四项限申报高校教师、实验技术、专职科研和学生思想政治教育教师职务任职资格的人员填写。</w:t>
      </w: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学校教务部门对第四项内容的审核意见：</w:t>
      </w:r>
    </w:p>
    <w:p w:rsidR="009F1505" w:rsidRDefault="009F1505"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教务部门盖章</w:t>
      </w:r>
    </w:p>
    <w:p w:rsidR="00927E54" w:rsidRDefault="00927E54" w:rsidP="009F1505">
      <w:pPr>
        <w:spacing w:line="320" w:lineRule="exact"/>
        <w:ind w:firstLineChars="2200" w:firstLine="4620"/>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t>五、任现职以来科研工作情况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2127"/>
        <w:gridCol w:w="1703"/>
        <w:gridCol w:w="2316"/>
      </w:tblGrid>
      <w:tr w:rsidR="00927E54" w:rsidTr="00653182">
        <w:tc>
          <w:tcPr>
            <w:tcW w:w="1394"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题目</w:t>
            </w:r>
          </w:p>
        </w:tc>
        <w:tc>
          <w:tcPr>
            <w:tcW w:w="124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何年何月在何刊物</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发表或何出版社出版</w:t>
            </w:r>
          </w:p>
        </w:tc>
        <w:tc>
          <w:tcPr>
            <w:tcW w:w="99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本人承担部分及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字数</w:t>
            </w:r>
            <w:r>
              <w:rPr>
                <w:rFonts w:ascii="Times New Roman" w:hAnsi="Times New Roman"/>
                <w:sz w:val="21"/>
                <w:szCs w:val="21"/>
              </w:rPr>
              <w:t>(</w:t>
            </w:r>
            <w:r>
              <w:rPr>
                <w:rFonts w:ascii="Times New Roman" w:hAnsi="Times New Roman" w:hint="eastAsia"/>
                <w:sz w:val="21"/>
                <w:szCs w:val="21"/>
              </w:rPr>
              <w:t>注明排名</w:t>
            </w:r>
            <w:r>
              <w:rPr>
                <w:rFonts w:ascii="Times New Roman" w:hAnsi="Times New Roman"/>
                <w:sz w:val="21"/>
                <w:szCs w:val="21"/>
              </w:rPr>
              <w:t>)</w:t>
            </w:r>
          </w:p>
        </w:tc>
        <w:tc>
          <w:tcPr>
            <w:tcW w:w="135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获奖情况（注明奖励部</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门、获奖级别及排名）</w:t>
            </w:r>
          </w:p>
        </w:tc>
      </w:tr>
      <w:tr w:rsidR="00927E54" w:rsidTr="00653182">
        <w:trPr>
          <w:trHeight w:val="10715"/>
        </w:trPr>
        <w:tc>
          <w:tcPr>
            <w:tcW w:w="1394" w:type="pct"/>
            <w:vAlign w:val="center"/>
          </w:tcPr>
          <w:p w:rsidR="00927E54" w:rsidRDefault="00927E54" w:rsidP="00576519">
            <w:pPr>
              <w:spacing w:line="240" w:lineRule="exact"/>
              <w:rPr>
                <w:rFonts w:ascii="Times New Roman" w:hAnsi="Times New Roman"/>
                <w:sz w:val="21"/>
                <w:szCs w:val="21"/>
              </w:rPr>
            </w:pPr>
          </w:p>
        </w:tc>
        <w:tc>
          <w:tcPr>
            <w:tcW w:w="1248" w:type="pct"/>
            <w:vAlign w:val="center"/>
          </w:tcPr>
          <w:p w:rsidR="00927E54" w:rsidRDefault="00927E54" w:rsidP="00576519">
            <w:pPr>
              <w:spacing w:line="240" w:lineRule="exact"/>
              <w:jc w:val="center"/>
              <w:rPr>
                <w:rFonts w:ascii="Times New Roman" w:hAnsi="Times New Roman"/>
                <w:sz w:val="21"/>
                <w:szCs w:val="21"/>
              </w:rPr>
            </w:pPr>
          </w:p>
        </w:tc>
        <w:tc>
          <w:tcPr>
            <w:tcW w:w="999" w:type="pct"/>
            <w:vAlign w:val="center"/>
          </w:tcPr>
          <w:p w:rsidR="00927E54" w:rsidRDefault="00927E54" w:rsidP="00576519">
            <w:pPr>
              <w:spacing w:line="240" w:lineRule="exact"/>
              <w:jc w:val="center"/>
              <w:rPr>
                <w:rFonts w:ascii="Times New Roman" w:hAnsi="Times New Roman"/>
                <w:sz w:val="21"/>
                <w:szCs w:val="21"/>
              </w:rPr>
            </w:pPr>
          </w:p>
        </w:tc>
        <w:tc>
          <w:tcPr>
            <w:tcW w:w="1359"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4"/>
        <w:gridCol w:w="2084"/>
        <w:gridCol w:w="1560"/>
        <w:gridCol w:w="1348"/>
        <w:gridCol w:w="2246"/>
      </w:tblGrid>
      <w:tr w:rsidR="00927E54" w:rsidTr="00653182">
        <w:trPr>
          <w:trHeight w:val="1385"/>
        </w:trPr>
        <w:tc>
          <w:tcPr>
            <w:tcW w:w="753"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起止年月</w:t>
            </w:r>
          </w:p>
        </w:tc>
        <w:tc>
          <w:tcPr>
            <w:tcW w:w="1223" w:type="pct"/>
            <w:vAlign w:val="center"/>
          </w:tcPr>
          <w:p w:rsidR="00927E54" w:rsidRDefault="00927E54" w:rsidP="00576519">
            <w:pPr>
              <w:spacing w:line="320" w:lineRule="exact"/>
              <w:rPr>
                <w:rFonts w:ascii="Times New Roman" w:hAnsi="Times New Roman"/>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科研项目、</w:t>
            </w:r>
          </w:p>
          <w:p w:rsidR="00927E54" w:rsidRDefault="00927E54" w:rsidP="00576519">
            <w:pPr>
              <w:spacing w:line="320" w:lineRule="exact"/>
              <w:rPr>
                <w:rFonts w:ascii="Times New Roman" w:hAnsi="Times New Roman"/>
                <w:spacing w:val="12"/>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课题名称</w:t>
            </w:r>
          </w:p>
        </w:tc>
        <w:tc>
          <w:tcPr>
            <w:tcW w:w="915"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项目来源</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及类别</w:t>
            </w:r>
          </w:p>
        </w:tc>
        <w:tc>
          <w:tcPr>
            <w:tcW w:w="791" w:type="pct"/>
            <w:vAlign w:val="center"/>
          </w:tcPr>
          <w:p w:rsidR="00927E54" w:rsidRDefault="00927E54" w:rsidP="00576519">
            <w:pPr>
              <w:spacing w:line="320" w:lineRule="exact"/>
              <w:jc w:val="center"/>
              <w:rPr>
                <w:rFonts w:ascii="Times New Roman" w:hAnsi="Times New Roman"/>
                <w:spacing w:val="4"/>
                <w:sz w:val="21"/>
                <w:szCs w:val="21"/>
              </w:rPr>
            </w:pPr>
            <w:r>
              <w:rPr>
                <w:rFonts w:ascii="Times New Roman" w:hAnsi="Times New Roman" w:hint="eastAsia"/>
                <w:spacing w:val="4"/>
                <w:sz w:val="21"/>
                <w:szCs w:val="21"/>
              </w:rPr>
              <w:t>本人角色及</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完成情况</w:t>
            </w:r>
          </w:p>
        </w:tc>
        <w:tc>
          <w:tcPr>
            <w:tcW w:w="1318" w:type="pct"/>
            <w:vAlign w:val="center"/>
          </w:tcPr>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成果获奖、专利</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及效益情况</w:t>
            </w:r>
            <w:r>
              <w:rPr>
                <w:rFonts w:ascii="Times New Roman" w:hAnsi="Times New Roman"/>
                <w:sz w:val="21"/>
                <w:szCs w:val="21"/>
              </w:rPr>
              <w:t>(</w:t>
            </w:r>
            <w:r>
              <w:rPr>
                <w:rFonts w:ascii="Times New Roman" w:hAnsi="Times New Roman" w:hint="eastAsia"/>
                <w:sz w:val="21"/>
                <w:szCs w:val="21"/>
              </w:rPr>
              <w:t>注</w:t>
            </w:r>
          </w:p>
          <w:p w:rsidR="00927E54" w:rsidRDefault="00927E54" w:rsidP="00576519">
            <w:pPr>
              <w:spacing w:line="280" w:lineRule="exact"/>
              <w:jc w:val="center"/>
              <w:rPr>
                <w:rFonts w:ascii="Times New Roman" w:hAnsi="Times New Roman"/>
                <w:spacing w:val="-4"/>
                <w:sz w:val="21"/>
                <w:szCs w:val="21"/>
              </w:rPr>
            </w:pPr>
            <w:r>
              <w:rPr>
                <w:rFonts w:ascii="Times New Roman" w:hAnsi="Times New Roman" w:hint="eastAsia"/>
                <w:spacing w:val="-4"/>
                <w:sz w:val="21"/>
                <w:szCs w:val="21"/>
              </w:rPr>
              <w:t>明授奖部门、奖</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励级别及排名</w:t>
            </w:r>
            <w:r>
              <w:rPr>
                <w:rFonts w:ascii="Times New Roman" w:hAnsi="Times New Roman"/>
                <w:sz w:val="21"/>
                <w:szCs w:val="21"/>
              </w:rPr>
              <w:t>)</w:t>
            </w:r>
          </w:p>
        </w:tc>
      </w:tr>
      <w:tr w:rsidR="00927E54" w:rsidTr="00653182">
        <w:trPr>
          <w:trHeight w:val="2836"/>
        </w:trPr>
        <w:tc>
          <w:tcPr>
            <w:tcW w:w="753" w:type="pct"/>
          </w:tcPr>
          <w:p w:rsidR="00927E54" w:rsidRDefault="00927E54" w:rsidP="00576519">
            <w:pPr>
              <w:spacing w:line="240" w:lineRule="exact"/>
              <w:rPr>
                <w:rFonts w:ascii="Times New Roman" w:hAnsi="Times New Roman"/>
                <w:sz w:val="21"/>
                <w:szCs w:val="21"/>
              </w:rPr>
            </w:pPr>
          </w:p>
        </w:tc>
        <w:tc>
          <w:tcPr>
            <w:tcW w:w="1223" w:type="pct"/>
          </w:tcPr>
          <w:p w:rsidR="00927E54" w:rsidRDefault="00927E54" w:rsidP="00576519">
            <w:pPr>
              <w:spacing w:line="240" w:lineRule="exact"/>
              <w:rPr>
                <w:rFonts w:ascii="Times New Roman" w:hAnsi="Times New Roman"/>
                <w:sz w:val="21"/>
                <w:szCs w:val="21"/>
              </w:rPr>
            </w:pPr>
          </w:p>
        </w:tc>
        <w:tc>
          <w:tcPr>
            <w:tcW w:w="915" w:type="pct"/>
          </w:tcPr>
          <w:p w:rsidR="00927E54" w:rsidRDefault="00927E54" w:rsidP="00576519">
            <w:pPr>
              <w:spacing w:line="240" w:lineRule="exact"/>
              <w:rPr>
                <w:rFonts w:ascii="Times New Roman" w:hAnsi="Times New Roman"/>
                <w:sz w:val="21"/>
                <w:szCs w:val="21"/>
              </w:rPr>
            </w:pPr>
          </w:p>
        </w:tc>
        <w:tc>
          <w:tcPr>
            <w:tcW w:w="791" w:type="pct"/>
          </w:tcPr>
          <w:p w:rsidR="00927E54" w:rsidRDefault="00927E54" w:rsidP="00576519">
            <w:pPr>
              <w:spacing w:line="240" w:lineRule="exact"/>
              <w:rPr>
                <w:rFonts w:ascii="Times New Roman" w:hAnsi="Times New Roman"/>
                <w:sz w:val="21"/>
                <w:szCs w:val="21"/>
              </w:rPr>
            </w:pPr>
          </w:p>
        </w:tc>
        <w:tc>
          <w:tcPr>
            <w:tcW w:w="1318" w:type="pct"/>
          </w:tcPr>
          <w:p w:rsidR="00927E54" w:rsidRDefault="00927E54" w:rsidP="00576519">
            <w:pPr>
              <w:spacing w:line="240" w:lineRule="exact"/>
              <w:rPr>
                <w:rFonts w:ascii="Times New Roman" w:hAnsi="Times New Roman"/>
                <w:sz w:val="21"/>
                <w:szCs w:val="21"/>
              </w:rPr>
            </w:pPr>
          </w:p>
        </w:tc>
      </w:tr>
    </w:tbl>
    <w:p w:rsidR="00927E54" w:rsidRDefault="00927E54" w:rsidP="00927E54">
      <w:pP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2465"/>
        <w:gridCol w:w="1936"/>
        <w:gridCol w:w="1583"/>
        <w:gridCol w:w="1202"/>
      </w:tblGrid>
      <w:tr w:rsidR="00927E54" w:rsidTr="00576519">
        <w:trPr>
          <w:trHeight w:val="777"/>
        </w:trPr>
        <w:tc>
          <w:tcPr>
            <w:tcW w:w="783"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时间</w:t>
            </w:r>
          </w:p>
        </w:tc>
        <w:tc>
          <w:tcPr>
            <w:tcW w:w="144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文件、报告题目</w:t>
            </w:r>
          </w:p>
        </w:tc>
        <w:tc>
          <w:tcPr>
            <w:tcW w:w="113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本人角色</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及承担部分</w:t>
            </w:r>
          </w:p>
        </w:tc>
        <w:tc>
          <w:tcPr>
            <w:tcW w:w="929"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使用范围</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及产生效益</w:t>
            </w:r>
          </w:p>
        </w:tc>
        <w:tc>
          <w:tcPr>
            <w:tcW w:w="705"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753"/>
        </w:trPr>
        <w:tc>
          <w:tcPr>
            <w:tcW w:w="783" w:type="pct"/>
          </w:tcPr>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tc>
        <w:tc>
          <w:tcPr>
            <w:tcW w:w="1446" w:type="pct"/>
          </w:tcPr>
          <w:p w:rsidR="00927E54" w:rsidRDefault="00927E54" w:rsidP="00576519">
            <w:pPr>
              <w:spacing w:line="240" w:lineRule="exact"/>
              <w:rPr>
                <w:rFonts w:ascii="Times New Roman" w:hAnsi="Times New Roman"/>
                <w:sz w:val="21"/>
                <w:szCs w:val="21"/>
              </w:rPr>
            </w:pPr>
          </w:p>
        </w:tc>
        <w:tc>
          <w:tcPr>
            <w:tcW w:w="1136" w:type="pct"/>
          </w:tcPr>
          <w:p w:rsidR="00927E54" w:rsidRDefault="00927E54" w:rsidP="00576519">
            <w:pPr>
              <w:spacing w:line="240" w:lineRule="exact"/>
              <w:jc w:val="center"/>
              <w:rPr>
                <w:rFonts w:ascii="Times New Roman" w:hAnsi="Times New Roman"/>
                <w:sz w:val="21"/>
                <w:szCs w:val="21"/>
              </w:rPr>
            </w:pPr>
          </w:p>
        </w:tc>
        <w:tc>
          <w:tcPr>
            <w:tcW w:w="929" w:type="pct"/>
          </w:tcPr>
          <w:p w:rsidR="00927E54" w:rsidRDefault="00927E54" w:rsidP="00576519">
            <w:pPr>
              <w:spacing w:line="240" w:lineRule="exact"/>
              <w:rPr>
                <w:rFonts w:ascii="Times New Roman" w:hAnsi="Times New Roman"/>
                <w:sz w:val="21"/>
                <w:szCs w:val="21"/>
              </w:rPr>
            </w:pPr>
          </w:p>
        </w:tc>
        <w:tc>
          <w:tcPr>
            <w:tcW w:w="705"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rsidR="00927E54" w:rsidRDefault="00927E54" w:rsidP="00927E54">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栏限申报学生思想政治和教育管理研究职务任职资格的人员填写。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学校科研部门对第五项内容的审核意见：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260"/>
        <w:gridCol w:w="1440"/>
        <w:gridCol w:w="1980"/>
        <w:gridCol w:w="1872"/>
      </w:tblGrid>
      <w:tr w:rsidR="00927E54" w:rsidTr="00576519">
        <w:trPr>
          <w:jc w:val="center"/>
        </w:trPr>
        <w:tc>
          <w:tcPr>
            <w:tcW w:w="136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起止年月</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累计天数</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实践单位</w:t>
            </w:r>
          </w:p>
        </w:tc>
        <w:tc>
          <w:tcPr>
            <w:tcW w:w="144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实践形式或主要内容</w:t>
            </w:r>
          </w:p>
        </w:tc>
        <w:tc>
          <w:tcPr>
            <w:tcW w:w="1980" w:type="dxa"/>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本人承担任务</w:t>
            </w:r>
          </w:p>
        </w:tc>
        <w:tc>
          <w:tcPr>
            <w:tcW w:w="187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r>
      <w:tr w:rsidR="00927E54" w:rsidTr="009F1505">
        <w:trPr>
          <w:trHeight w:val="8929"/>
          <w:jc w:val="center"/>
        </w:trPr>
        <w:tc>
          <w:tcPr>
            <w:tcW w:w="1368"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440" w:type="dxa"/>
          </w:tcPr>
          <w:p w:rsidR="00927E54" w:rsidRDefault="00927E54" w:rsidP="00576519">
            <w:pPr>
              <w:spacing w:line="360" w:lineRule="exact"/>
              <w:jc w:val="center"/>
              <w:rPr>
                <w:rFonts w:ascii="Times New Roman" w:hAnsi="Times New Roman"/>
                <w:sz w:val="21"/>
                <w:szCs w:val="21"/>
              </w:rPr>
            </w:pPr>
          </w:p>
        </w:tc>
        <w:tc>
          <w:tcPr>
            <w:tcW w:w="1980" w:type="dxa"/>
          </w:tcPr>
          <w:p w:rsidR="00927E54" w:rsidRDefault="00927E54" w:rsidP="00576519">
            <w:pPr>
              <w:spacing w:line="360" w:lineRule="exact"/>
              <w:jc w:val="center"/>
              <w:rPr>
                <w:rFonts w:ascii="Times New Roman" w:hAnsi="Times New Roman"/>
                <w:sz w:val="21"/>
                <w:szCs w:val="21"/>
              </w:rPr>
            </w:pPr>
          </w:p>
        </w:tc>
        <w:tc>
          <w:tcPr>
            <w:tcW w:w="187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注：</w:t>
      </w:r>
      <w:r>
        <w:rPr>
          <w:rFonts w:ascii="Times New Roman" w:hAnsi="Times New Roman"/>
          <w:color w:val="000000"/>
          <w:kern w:val="0"/>
          <w:sz w:val="21"/>
          <w:szCs w:val="21"/>
        </w:rPr>
        <w:t>1</w:t>
      </w:r>
      <w:r>
        <w:rPr>
          <w:rFonts w:ascii="Times New Roman" w:hAnsi="Times New Roman" w:hint="eastAsia"/>
          <w:color w:val="000000"/>
          <w:kern w:val="0"/>
          <w:sz w:val="21"/>
          <w:szCs w:val="21"/>
        </w:rPr>
        <w:t>．第六项高等职业院校教师必须填写。</w:t>
      </w:r>
      <w:r>
        <w:rPr>
          <w:rFonts w:ascii="Times New Roman" w:hAnsi="Times New Roman"/>
          <w:color w:val="000000"/>
          <w:kern w:val="0"/>
          <w:sz w:val="21"/>
          <w:szCs w:val="21"/>
        </w:rPr>
        <w:br/>
        <w:t>2</w:t>
      </w:r>
      <w:r>
        <w:rPr>
          <w:rFonts w:ascii="Times New Roman" w:hAnsi="Times New Roman" w:hint="eastAsia"/>
          <w:color w:val="000000"/>
          <w:kern w:val="0"/>
          <w:sz w:val="21"/>
          <w:szCs w:val="21"/>
        </w:rPr>
        <w:t>．第六项须附相关证明材料。</w:t>
      </w: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学校有关部门对第六项内容的审核意见：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七、任现职以来开展个人专场音乐会或艺术创作展演情况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935"/>
        <w:gridCol w:w="765"/>
        <w:gridCol w:w="1080"/>
        <w:gridCol w:w="1080"/>
        <w:gridCol w:w="1918"/>
        <w:gridCol w:w="682"/>
      </w:tblGrid>
      <w:tr w:rsidR="00927E54" w:rsidTr="00576519">
        <w:trPr>
          <w:jc w:val="center"/>
        </w:trPr>
        <w:tc>
          <w:tcPr>
            <w:tcW w:w="1617"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展演名称</w:t>
            </w:r>
          </w:p>
        </w:tc>
        <w:tc>
          <w:tcPr>
            <w:tcW w:w="1935" w:type="dxa"/>
            <w:vAlign w:val="center"/>
          </w:tcPr>
          <w:p w:rsidR="009F1505"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举办层次</w:t>
            </w:r>
          </w:p>
          <w:p w:rsidR="00927E54"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（校内或公开）</w:t>
            </w:r>
          </w:p>
        </w:tc>
        <w:tc>
          <w:tcPr>
            <w:tcW w:w="765"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举办时间</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举办地点</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主办单位</w:t>
            </w:r>
          </w:p>
        </w:tc>
        <w:tc>
          <w:tcPr>
            <w:tcW w:w="191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c>
          <w:tcPr>
            <w:tcW w:w="68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9019"/>
          <w:jc w:val="center"/>
        </w:trPr>
        <w:tc>
          <w:tcPr>
            <w:tcW w:w="1617" w:type="dxa"/>
          </w:tcPr>
          <w:p w:rsidR="00927E54" w:rsidRDefault="00927E54" w:rsidP="00576519">
            <w:pPr>
              <w:spacing w:line="360" w:lineRule="exact"/>
              <w:jc w:val="center"/>
              <w:rPr>
                <w:rFonts w:ascii="Times New Roman" w:hAnsi="Times New Roman"/>
                <w:sz w:val="21"/>
                <w:szCs w:val="21"/>
              </w:rPr>
            </w:pPr>
          </w:p>
        </w:tc>
        <w:tc>
          <w:tcPr>
            <w:tcW w:w="1935"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765"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918" w:type="dxa"/>
          </w:tcPr>
          <w:p w:rsidR="00927E54" w:rsidRDefault="00927E54" w:rsidP="00576519">
            <w:pPr>
              <w:spacing w:line="360" w:lineRule="exact"/>
              <w:jc w:val="center"/>
              <w:rPr>
                <w:rFonts w:ascii="Times New Roman" w:hAnsi="Times New Roman"/>
                <w:sz w:val="21"/>
                <w:szCs w:val="21"/>
              </w:rPr>
            </w:pPr>
          </w:p>
        </w:tc>
        <w:tc>
          <w:tcPr>
            <w:tcW w:w="68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spacing w:line="30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第七项本科院校艺术学科实践型教师必须填写。</w:t>
      </w:r>
    </w:p>
    <w:p w:rsidR="00927E54" w:rsidRDefault="00927E54" w:rsidP="00927E54">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ascii="Times New Roman" w:hAnsi="Times New Roman" w:hint="eastAsia"/>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ascii="Times New Roman" w:hAnsi="Times New Roman" w:hint="eastAsia"/>
          <w:color w:val="000000"/>
          <w:kern w:val="0"/>
          <w:sz w:val="21"/>
          <w:szCs w:val="21"/>
        </w:rPr>
        <w:t>。</w:t>
      </w:r>
    </w:p>
    <w:p w:rsidR="00927E54" w:rsidRDefault="00927E54" w:rsidP="00927E54">
      <w:pPr>
        <w:spacing w:line="300" w:lineRule="exac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学校有关部门对第七项内容的审核意见：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八、任现职以来社会服务情况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487"/>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790"/>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、从事科技开发、成果推广、科技扶贫情况及其实绩（包括社会效益及经济效益，需附报证明材料）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2795"/>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学校有关部门对第八项内容的审核意见：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学校有关部门盖章</w:t>
      </w:r>
    </w:p>
    <w:p w:rsidR="00927E54" w:rsidRDefault="00927E54" w:rsidP="001865EF">
      <w:pPr>
        <w:spacing w:line="320" w:lineRule="exact"/>
        <w:ind w:firstLineChars="2350" w:firstLine="4935"/>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九、本人任现职以来工作总结</w:t>
      </w:r>
    </w:p>
    <w:p w:rsidR="00927E54" w:rsidRDefault="00927E54" w:rsidP="00927E54">
      <w:pPr>
        <w:spacing w:line="560" w:lineRule="exact"/>
        <w:rPr>
          <w:rFonts w:ascii="Times New Roman" w:hAnsi="Times New Roman"/>
          <w:sz w:val="21"/>
          <w:szCs w:val="21"/>
        </w:rPr>
      </w:pPr>
      <w:r>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trHeight w:val="10898"/>
        </w:trPr>
        <w:tc>
          <w:tcPr>
            <w:tcW w:w="5000" w:type="pct"/>
          </w:tcPr>
          <w:p w:rsidR="00927E54" w:rsidRDefault="00927E54" w:rsidP="00576519">
            <w:pPr>
              <w:spacing w:line="380" w:lineRule="exact"/>
              <w:jc w:val="center"/>
              <w:rPr>
                <w:rFonts w:ascii="Times New Roman" w:eastAsia="黑体" w:hAnsi="Times New Roman"/>
                <w:b/>
                <w:bCs/>
                <w:sz w:val="21"/>
                <w:szCs w:val="21"/>
              </w:rPr>
            </w:pPr>
          </w:p>
          <w:p w:rsidR="00927E54" w:rsidRDefault="00927E54" w:rsidP="00576519">
            <w:pPr>
              <w:spacing w:line="380" w:lineRule="exact"/>
              <w:jc w:val="center"/>
              <w:rPr>
                <w:rFonts w:ascii="Times New Roman" w:eastAsia="黑体" w:hAnsi="Times New Roman"/>
                <w:b/>
                <w:bCs/>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tc>
      </w:tr>
      <w:tr w:rsidR="00927E54" w:rsidTr="00576519">
        <w:trPr>
          <w:trHeight w:val="10904"/>
        </w:trPr>
        <w:tc>
          <w:tcPr>
            <w:tcW w:w="5000" w:type="pct"/>
          </w:tcPr>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1865EF">
            <w:pPr>
              <w:spacing w:line="380" w:lineRule="exact"/>
              <w:ind w:firstLineChars="2250" w:firstLine="4725"/>
              <w:rPr>
                <w:rFonts w:ascii="Times New Roman" w:hAnsi="Times New Roman"/>
                <w:sz w:val="21"/>
                <w:szCs w:val="21"/>
              </w:rPr>
            </w:pPr>
            <w:r>
              <w:rPr>
                <w:rFonts w:ascii="Times New Roman" w:hAnsi="Times New Roman" w:hint="eastAsia"/>
                <w:sz w:val="21"/>
                <w:szCs w:val="21"/>
              </w:rPr>
              <w:t>本人签名：</w:t>
            </w:r>
            <w:r w:rsidR="001865EF" w:rsidRPr="001865EF">
              <w:rPr>
                <w:rFonts w:ascii="Times New Roman" w:hAnsi="Times New Roman" w:hint="eastAsia"/>
                <w:sz w:val="21"/>
                <w:szCs w:val="21"/>
                <w:u w:val="single"/>
              </w:rPr>
              <w:t xml:space="preserve">                 </w:t>
            </w:r>
          </w:p>
          <w:p w:rsidR="00927E54" w:rsidRDefault="00927E54" w:rsidP="001865EF">
            <w:pPr>
              <w:spacing w:line="560" w:lineRule="exact"/>
              <w:ind w:firstLineChars="2430" w:firstLine="5103"/>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560" w:lineRule="exact"/>
        <w:jc w:val="center"/>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所在单位人事（职称）部门对第九项内容的审核意见：</w:t>
      </w:r>
    </w:p>
    <w:p w:rsidR="001865EF" w:rsidRDefault="001865EF"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u w:val="single"/>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1865EF">
      <w:pPr>
        <w:spacing w:line="320" w:lineRule="exact"/>
        <w:ind w:firstLineChars="2500" w:firstLine="5250"/>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十、任现职以来考核情况</w:t>
      </w:r>
    </w:p>
    <w:p w:rsidR="00927E54" w:rsidRDefault="00927E54" w:rsidP="00D52413">
      <w:pPr>
        <w:spacing w:beforeLines="50" w:before="156" w:afterLines="50" w:after="156" w:line="280" w:lineRule="exact"/>
        <w:rPr>
          <w:rFonts w:ascii="Times New Roman"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、教学质量</w:t>
      </w:r>
      <w:r>
        <w:rPr>
          <w:rFonts w:ascii="Times New Roman" w:eastAsia="方正楷体简体" w:hAnsi="Times New Roman" w:hint="eastAsia"/>
          <w:color w:val="000000"/>
          <w:sz w:val="21"/>
          <w:szCs w:val="21"/>
        </w:rPr>
        <w:t>综合</w:t>
      </w:r>
      <w:r>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4185"/>
        <w:gridCol w:w="458"/>
        <w:gridCol w:w="458"/>
        <w:gridCol w:w="458"/>
        <w:gridCol w:w="458"/>
        <w:gridCol w:w="1842"/>
      </w:tblGrid>
      <w:tr w:rsidR="00927E54" w:rsidTr="00576519">
        <w:trPr>
          <w:cantSplit/>
          <w:trHeight w:val="296"/>
        </w:trPr>
        <w:tc>
          <w:tcPr>
            <w:tcW w:w="401"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项目</w:t>
            </w:r>
          </w:p>
        </w:tc>
        <w:tc>
          <w:tcPr>
            <w:tcW w:w="244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内容</w:t>
            </w:r>
          </w:p>
        </w:tc>
        <w:tc>
          <w:tcPr>
            <w:tcW w:w="1071" w:type="pct"/>
            <w:gridSpan w:val="4"/>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考核等极</w:t>
            </w:r>
          </w:p>
        </w:tc>
        <w:tc>
          <w:tcPr>
            <w:tcW w:w="107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说明</w:t>
            </w:r>
          </w:p>
        </w:tc>
      </w:tr>
      <w:tr w:rsidR="00927E54" w:rsidTr="00576519">
        <w:trPr>
          <w:cantSplit/>
          <w:trHeight w:val="327"/>
        </w:trPr>
        <w:tc>
          <w:tcPr>
            <w:tcW w:w="401" w:type="pct"/>
            <w:vMerge/>
          </w:tcPr>
          <w:p w:rsidR="00927E54" w:rsidRDefault="00927E54" w:rsidP="00576519">
            <w:pPr>
              <w:spacing w:line="360" w:lineRule="exact"/>
              <w:rPr>
                <w:rFonts w:ascii="Times New Roman" w:hAnsi="Times New Roman"/>
                <w:sz w:val="21"/>
                <w:szCs w:val="21"/>
              </w:rPr>
            </w:pPr>
          </w:p>
        </w:tc>
        <w:tc>
          <w:tcPr>
            <w:tcW w:w="2449" w:type="pct"/>
            <w:vMerge/>
          </w:tcPr>
          <w:p w:rsidR="00927E54" w:rsidRDefault="00927E54" w:rsidP="00576519">
            <w:pPr>
              <w:spacing w:line="360" w:lineRule="exact"/>
              <w:rPr>
                <w:rFonts w:ascii="Times New Roman" w:hAnsi="Times New Roman"/>
                <w:sz w:val="21"/>
                <w:szCs w:val="21"/>
              </w:rPr>
            </w:pP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优</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良</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中</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差</w:t>
            </w: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950"/>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容</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val="restart"/>
            <w:vAlign w:val="center"/>
          </w:tcPr>
          <w:p w:rsidR="00927E54" w:rsidRDefault="00927E54" w:rsidP="00576519">
            <w:pPr>
              <w:spacing w:line="360" w:lineRule="exac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、教学质量考评小组应了解学生评教、同行评价、领导听课评价的情况。</w:t>
            </w:r>
          </w:p>
          <w:p w:rsidR="00927E54" w:rsidRDefault="00927E54" w:rsidP="00576519">
            <w:pPr>
              <w:spacing w:line="36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、教师在教学方面的获奖情况，如优秀教学质量奖等应视为教学质量考核的重要依据。</w:t>
            </w:r>
          </w:p>
        </w:tc>
      </w:tr>
      <w:tr w:rsidR="00927E54" w:rsidTr="00576519">
        <w:trPr>
          <w:cantSplit/>
          <w:trHeight w:val="1805"/>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方</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法</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834"/>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态</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度</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577"/>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效</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果</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321"/>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育人</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以身作则，为人师表。既严格要求又关心学生全面发展，寓教育于教学过程之中。</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bl>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u w:val="single"/>
        </w:rPr>
      </w:pPr>
      <w:r>
        <w:rPr>
          <w:rFonts w:ascii="Times New Roman" w:hAnsi="Times New Roman" w:hint="eastAsia"/>
          <w:color w:val="000000"/>
          <w:sz w:val="21"/>
          <w:szCs w:val="21"/>
        </w:rPr>
        <w:t>综合等级：</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考核领导小组组长签字：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p>
    <w:p w:rsidR="00927E54" w:rsidRDefault="00927E54" w:rsidP="00927E54">
      <w:pPr>
        <w:spacing w:line="280" w:lineRule="exact"/>
        <w:jc w:val="center"/>
        <w:rPr>
          <w:rFonts w:ascii="Times New Roman" w:hAnsi="Times New Roman"/>
          <w:sz w:val="21"/>
          <w:szCs w:val="21"/>
        </w:rPr>
      </w:pPr>
    </w:p>
    <w:p w:rsidR="00927E54" w:rsidRDefault="001865EF" w:rsidP="00927E54">
      <w:pPr>
        <w:spacing w:line="280" w:lineRule="exact"/>
        <w:jc w:val="center"/>
        <w:rPr>
          <w:rFonts w:ascii="Times New Roman" w:hAnsi="Times New Roman"/>
          <w:sz w:val="21"/>
          <w:szCs w:val="21"/>
        </w:rPr>
      </w:pPr>
      <w:r>
        <w:rPr>
          <w:rFonts w:ascii="Times New Roman" w:hAnsi="Times New Roman" w:hint="eastAsia"/>
          <w:sz w:val="21"/>
          <w:szCs w:val="21"/>
        </w:rPr>
        <w:t xml:space="preserve">                                             </w:t>
      </w:r>
      <w:r w:rsidR="00927E54">
        <w:rPr>
          <w:rFonts w:ascii="Times New Roman" w:hAnsi="Times New Roman" w:hint="eastAsia"/>
          <w:sz w:val="21"/>
          <w:szCs w:val="21"/>
        </w:rPr>
        <w:t>年</w:t>
      </w:r>
      <w:r>
        <w:rPr>
          <w:rFonts w:ascii="Times New Roman" w:hAnsi="Times New Roman" w:hint="eastAsia"/>
          <w:sz w:val="21"/>
          <w:szCs w:val="21"/>
        </w:rPr>
        <w:t xml:space="preserve">       </w:t>
      </w:r>
      <w:r w:rsidR="00927E54">
        <w:rPr>
          <w:rFonts w:ascii="Times New Roman" w:hAnsi="Times New Roman" w:hint="eastAsia"/>
          <w:sz w:val="21"/>
          <w:szCs w:val="21"/>
        </w:rPr>
        <w:t>月</w:t>
      </w:r>
      <w:r>
        <w:rPr>
          <w:rFonts w:ascii="Times New Roman" w:hAnsi="Times New Roman" w:hint="eastAsia"/>
          <w:sz w:val="21"/>
          <w:szCs w:val="21"/>
        </w:rPr>
        <w:t xml:space="preserve">      </w:t>
      </w:r>
      <w:r w:rsidR="00927E54">
        <w:rPr>
          <w:rFonts w:ascii="Times New Roman" w:hAnsi="Times New Roman" w:hint="eastAsia"/>
          <w:sz w:val="21"/>
          <w:szCs w:val="21"/>
        </w:rPr>
        <w:t>日</w:t>
      </w:r>
    </w:p>
    <w:p w:rsidR="00927E54" w:rsidRDefault="00927E54" w:rsidP="00D52413">
      <w:pPr>
        <w:spacing w:beforeLines="50" w:before="156" w:afterLines="50" w:after="156" w:line="440" w:lineRule="exact"/>
        <w:rPr>
          <w:rFonts w:ascii="Times New Roman" w:eastAsia="方正楷体简体" w:hAnsi="Times New Roman"/>
          <w:color w:val="000000"/>
          <w:sz w:val="21"/>
          <w:szCs w:val="21"/>
        </w:rPr>
      </w:pPr>
    </w:p>
    <w:p w:rsidR="00927E54" w:rsidRDefault="00927E54" w:rsidP="00D52413">
      <w:pPr>
        <w:spacing w:beforeLines="50" w:before="156" w:afterLines="50" w:after="156" w:line="440" w:lineRule="exact"/>
        <w:rPr>
          <w:rFonts w:ascii="Times New Roman" w:eastAsia="方正楷体简体" w:hAnsi="Times New Roman"/>
          <w:color w:val="000000"/>
          <w:sz w:val="21"/>
          <w:szCs w:val="21"/>
        </w:rPr>
      </w:pPr>
    </w:p>
    <w:p w:rsidR="00927E54" w:rsidRDefault="00927E54" w:rsidP="00D52413">
      <w:pPr>
        <w:spacing w:beforeLines="50" w:before="156" w:afterLines="50" w:after="156"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lastRenderedPageBreak/>
        <w:t>2</w:t>
      </w:r>
      <w:r>
        <w:rPr>
          <w:rFonts w:ascii="Times New Roman" w:eastAsia="方正楷体简体" w:hAnsi="Times New Roman" w:hint="eastAsia"/>
          <w:color w:val="000000"/>
          <w:sz w:val="21"/>
          <w:szCs w:val="21"/>
        </w:rPr>
        <w:t>、学校对申报人员近</w:t>
      </w:r>
      <w:r>
        <w:rPr>
          <w:rFonts w:ascii="Times New Roman" w:eastAsia="方正楷体简体" w:hAnsi="Times New Roman"/>
          <w:color w:val="000000"/>
          <w:sz w:val="21"/>
          <w:szCs w:val="21"/>
        </w:rPr>
        <w:t>5</w:t>
      </w:r>
      <w:r>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0"/>
        <w:gridCol w:w="2127"/>
        <w:gridCol w:w="2127"/>
        <w:gridCol w:w="2128"/>
      </w:tblGrid>
      <w:tr w:rsidR="00927E54" w:rsidTr="00517CCA">
        <w:trPr>
          <w:trHeight w:val="504"/>
          <w:jc w:val="center"/>
        </w:trPr>
        <w:tc>
          <w:tcPr>
            <w:tcW w:w="2140"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学年度</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考核部门</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考核结果</w:t>
            </w:r>
          </w:p>
        </w:tc>
        <w:tc>
          <w:tcPr>
            <w:tcW w:w="212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653182" w:rsidTr="00517CCA">
        <w:trPr>
          <w:trHeight w:val="504"/>
          <w:jc w:val="center"/>
        </w:trPr>
        <w:tc>
          <w:tcPr>
            <w:tcW w:w="2140" w:type="dxa"/>
            <w:vAlign w:val="center"/>
          </w:tcPr>
          <w:p w:rsidR="00653182" w:rsidRDefault="00653182" w:rsidP="00653182">
            <w:pPr>
              <w:spacing w:line="360" w:lineRule="exact"/>
              <w:jc w:val="center"/>
              <w:rPr>
                <w:rFonts w:ascii="Times New Roman" w:hAnsi="Times New Roman"/>
                <w:color w:val="000000"/>
                <w:sz w:val="21"/>
                <w:szCs w:val="21"/>
              </w:rPr>
            </w:pPr>
            <w:ins w:id="1" w:author="丁莲" w:date="2025-08-12T16:02:00Z">
              <w:r>
                <w:rPr>
                  <w:rFonts w:ascii="Times New Roman" w:hAnsi="Times New Roman" w:hint="eastAsia"/>
                  <w:color w:val="000000"/>
                  <w:sz w:val="21"/>
                  <w:szCs w:val="21"/>
                </w:rPr>
                <w:t>2020</w:t>
              </w:r>
            </w:ins>
            <w:del w:id="2" w:author="丁莲" w:date="2025-08-12T16:02:00Z">
              <w:r w:rsidDel="00653182">
                <w:rPr>
                  <w:rFonts w:ascii="Times New Roman" w:hAnsi="Times New Roman" w:hint="eastAsia"/>
                  <w:color w:val="000000"/>
                  <w:sz w:val="21"/>
                  <w:szCs w:val="21"/>
                </w:rPr>
                <w:delText>2019</w:delText>
              </w:r>
            </w:del>
          </w:p>
        </w:tc>
        <w:tc>
          <w:tcPr>
            <w:tcW w:w="2127" w:type="dxa"/>
            <w:vAlign w:val="center"/>
          </w:tcPr>
          <w:p w:rsidR="00653182" w:rsidRPr="00517CCA" w:rsidRDefault="00653182" w:rsidP="00653182">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653182" w:rsidRDefault="00653182" w:rsidP="00653182">
            <w:pPr>
              <w:spacing w:line="360" w:lineRule="exact"/>
              <w:jc w:val="center"/>
              <w:rPr>
                <w:rFonts w:ascii="Times New Roman" w:hAnsi="Times New Roman"/>
                <w:color w:val="000000"/>
                <w:sz w:val="21"/>
                <w:szCs w:val="21"/>
              </w:rPr>
            </w:pPr>
          </w:p>
        </w:tc>
        <w:tc>
          <w:tcPr>
            <w:tcW w:w="2128" w:type="dxa"/>
            <w:vAlign w:val="center"/>
          </w:tcPr>
          <w:p w:rsidR="00653182" w:rsidRDefault="00653182" w:rsidP="00653182">
            <w:pPr>
              <w:spacing w:line="360" w:lineRule="exact"/>
              <w:jc w:val="center"/>
              <w:rPr>
                <w:rFonts w:ascii="Times New Roman" w:hAnsi="Times New Roman"/>
                <w:color w:val="000000"/>
                <w:sz w:val="21"/>
                <w:szCs w:val="21"/>
              </w:rPr>
            </w:pPr>
          </w:p>
        </w:tc>
      </w:tr>
      <w:tr w:rsidR="00653182" w:rsidTr="00517CCA">
        <w:trPr>
          <w:trHeight w:val="504"/>
          <w:jc w:val="center"/>
        </w:trPr>
        <w:tc>
          <w:tcPr>
            <w:tcW w:w="2140" w:type="dxa"/>
            <w:vAlign w:val="center"/>
          </w:tcPr>
          <w:p w:rsidR="00653182" w:rsidRDefault="00653182" w:rsidP="00653182">
            <w:pPr>
              <w:spacing w:line="360" w:lineRule="exact"/>
              <w:jc w:val="center"/>
              <w:rPr>
                <w:rFonts w:ascii="Times New Roman" w:hAnsi="Times New Roman"/>
                <w:color w:val="000000"/>
                <w:sz w:val="21"/>
                <w:szCs w:val="21"/>
              </w:rPr>
            </w:pPr>
            <w:ins w:id="3" w:author="丁莲" w:date="2025-08-12T16:02:00Z">
              <w:r>
                <w:rPr>
                  <w:rFonts w:ascii="Times New Roman" w:hAnsi="Times New Roman" w:hint="eastAsia"/>
                  <w:color w:val="000000"/>
                  <w:sz w:val="21"/>
                  <w:szCs w:val="21"/>
                </w:rPr>
                <w:t>2021</w:t>
              </w:r>
            </w:ins>
            <w:del w:id="4" w:author="丁莲" w:date="2025-08-12T16:02:00Z">
              <w:r w:rsidDel="00653182">
                <w:rPr>
                  <w:rFonts w:ascii="Times New Roman" w:hAnsi="Times New Roman" w:hint="eastAsia"/>
                  <w:color w:val="000000"/>
                  <w:sz w:val="21"/>
                  <w:szCs w:val="21"/>
                </w:rPr>
                <w:delText>2020</w:delText>
              </w:r>
            </w:del>
          </w:p>
        </w:tc>
        <w:tc>
          <w:tcPr>
            <w:tcW w:w="2127" w:type="dxa"/>
            <w:vAlign w:val="center"/>
          </w:tcPr>
          <w:p w:rsidR="00653182" w:rsidRPr="00517CCA" w:rsidRDefault="00653182" w:rsidP="00653182">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653182" w:rsidRDefault="00653182" w:rsidP="00653182">
            <w:pPr>
              <w:spacing w:line="360" w:lineRule="exact"/>
              <w:jc w:val="center"/>
              <w:rPr>
                <w:rFonts w:ascii="Times New Roman" w:hAnsi="Times New Roman"/>
                <w:color w:val="000000"/>
                <w:sz w:val="21"/>
                <w:szCs w:val="21"/>
              </w:rPr>
            </w:pPr>
          </w:p>
        </w:tc>
        <w:tc>
          <w:tcPr>
            <w:tcW w:w="2128" w:type="dxa"/>
            <w:vAlign w:val="center"/>
          </w:tcPr>
          <w:p w:rsidR="00653182" w:rsidRDefault="00653182" w:rsidP="00653182">
            <w:pPr>
              <w:spacing w:line="360" w:lineRule="exact"/>
              <w:jc w:val="center"/>
              <w:rPr>
                <w:rFonts w:ascii="Times New Roman" w:hAnsi="Times New Roman"/>
                <w:color w:val="000000"/>
                <w:sz w:val="21"/>
                <w:szCs w:val="21"/>
              </w:rPr>
            </w:pPr>
          </w:p>
        </w:tc>
      </w:tr>
      <w:tr w:rsidR="00653182" w:rsidTr="00517CCA">
        <w:trPr>
          <w:trHeight w:val="504"/>
          <w:jc w:val="center"/>
        </w:trPr>
        <w:tc>
          <w:tcPr>
            <w:tcW w:w="2140" w:type="dxa"/>
            <w:vAlign w:val="center"/>
          </w:tcPr>
          <w:p w:rsidR="00653182" w:rsidRDefault="00653182" w:rsidP="00653182">
            <w:pPr>
              <w:spacing w:line="360" w:lineRule="exact"/>
              <w:jc w:val="center"/>
              <w:rPr>
                <w:rFonts w:ascii="Times New Roman" w:hAnsi="Times New Roman"/>
                <w:color w:val="000000"/>
                <w:sz w:val="21"/>
                <w:szCs w:val="21"/>
              </w:rPr>
            </w:pPr>
            <w:ins w:id="5" w:author="丁莲" w:date="2025-08-12T16:02:00Z">
              <w:r>
                <w:rPr>
                  <w:rFonts w:ascii="Times New Roman" w:hAnsi="Times New Roman" w:hint="eastAsia"/>
                  <w:color w:val="000000"/>
                  <w:sz w:val="21"/>
                  <w:szCs w:val="21"/>
                </w:rPr>
                <w:t>2022</w:t>
              </w:r>
            </w:ins>
            <w:del w:id="6" w:author="丁莲" w:date="2025-08-12T16:02:00Z">
              <w:r w:rsidDel="00653182">
                <w:rPr>
                  <w:rFonts w:ascii="Times New Roman" w:hAnsi="Times New Roman" w:hint="eastAsia"/>
                  <w:color w:val="000000"/>
                  <w:sz w:val="21"/>
                  <w:szCs w:val="21"/>
                </w:rPr>
                <w:delText>2021</w:delText>
              </w:r>
            </w:del>
          </w:p>
        </w:tc>
        <w:tc>
          <w:tcPr>
            <w:tcW w:w="2127" w:type="dxa"/>
            <w:vAlign w:val="center"/>
          </w:tcPr>
          <w:p w:rsidR="00653182" w:rsidRPr="00517CCA" w:rsidRDefault="00653182" w:rsidP="00653182">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653182" w:rsidRDefault="00653182" w:rsidP="00653182">
            <w:pPr>
              <w:spacing w:line="360" w:lineRule="exact"/>
              <w:jc w:val="center"/>
              <w:rPr>
                <w:rFonts w:ascii="Times New Roman" w:hAnsi="Times New Roman"/>
                <w:color w:val="000000"/>
                <w:sz w:val="21"/>
                <w:szCs w:val="21"/>
              </w:rPr>
            </w:pPr>
          </w:p>
        </w:tc>
        <w:tc>
          <w:tcPr>
            <w:tcW w:w="2128" w:type="dxa"/>
            <w:vAlign w:val="center"/>
          </w:tcPr>
          <w:p w:rsidR="00653182" w:rsidRDefault="00653182" w:rsidP="00653182">
            <w:pPr>
              <w:spacing w:line="360" w:lineRule="exact"/>
              <w:jc w:val="center"/>
              <w:rPr>
                <w:rFonts w:ascii="Times New Roman" w:hAnsi="Times New Roman"/>
                <w:color w:val="000000"/>
                <w:sz w:val="21"/>
                <w:szCs w:val="21"/>
              </w:rPr>
            </w:pPr>
          </w:p>
        </w:tc>
      </w:tr>
      <w:tr w:rsidR="00653182" w:rsidTr="00517CCA">
        <w:trPr>
          <w:trHeight w:val="504"/>
          <w:jc w:val="center"/>
        </w:trPr>
        <w:tc>
          <w:tcPr>
            <w:tcW w:w="2140" w:type="dxa"/>
            <w:vAlign w:val="center"/>
          </w:tcPr>
          <w:p w:rsidR="00653182" w:rsidRDefault="00653182" w:rsidP="00653182">
            <w:pPr>
              <w:spacing w:line="360" w:lineRule="exact"/>
              <w:jc w:val="center"/>
              <w:rPr>
                <w:rFonts w:ascii="Times New Roman" w:hAnsi="Times New Roman"/>
                <w:color w:val="000000"/>
                <w:sz w:val="21"/>
                <w:szCs w:val="21"/>
              </w:rPr>
            </w:pPr>
            <w:ins w:id="7" w:author="丁莲" w:date="2025-08-12T16:02:00Z">
              <w:r>
                <w:rPr>
                  <w:rFonts w:ascii="Times New Roman" w:hAnsi="Times New Roman" w:hint="eastAsia"/>
                  <w:color w:val="000000"/>
                  <w:sz w:val="21"/>
                  <w:szCs w:val="21"/>
                </w:rPr>
                <w:t>2023</w:t>
              </w:r>
            </w:ins>
            <w:del w:id="8" w:author="丁莲" w:date="2025-08-12T16:02:00Z">
              <w:r w:rsidDel="00653182">
                <w:rPr>
                  <w:rFonts w:ascii="Times New Roman" w:hAnsi="Times New Roman" w:hint="eastAsia"/>
                  <w:color w:val="000000"/>
                  <w:sz w:val="21"/>
                  <w:szCs w:val="21"/>
                </w:rPr>
                <w:delText>2022</w:delText>
              </w:r>
            </w:del>
          </w:p>
        </w:tc>
        <w:tc>
          <w:tcPr>
            <w:tcW w:w="2127" w:type="dxa"/>
            <w:vAlign w:val="center"/>
          </w:tcPr>
          <w:p w:rsidR="00653182" w:rsidRPr="00517CCA" w:rsidRDefault="00653182" w:rsidP="00653182">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653182" w:rsidRDefault="00653182" w:rsidP="00653182">
            <w:pPr>
              <w:spacing w:line="360" w:lineRule="exact"/>
              <w:jc w:val="center"/>
              <w:rPr>
                <w:rFonts w:ascii="Times New Roman" w:hAnsi="Times New Roman"/>
                <w:color w:val="000000"/>
                <w:sz w:val="21"/>
                <w:szCs w:val="21"/>
              </w:rPr>
            </w:pPr>
          </w:p>
        </w:tc>
        <w:tc>
          <w:tcPr>
            <w:tcW w:w="2128" w:type="dxa"/>
            <w:vAlign w:val="center"/>
          </w:tcPr>
          <w:p w:rsidR="00653182" w:rsidRDefault="00653182" w:rsidP="00653182">
            <w:pPr>
              <w:spacing w:line="360" w:lineRule="exact"/>
              <w:jc w:val="center"/>
              <w:rPr>
                <w:rFonts w:ascii="Times New Roman" w:hAnsi="Times New Roman"/>
                <w:color w:val="000000"/>
                <w:sz w:val="21"/>
                <w:szCs w:val="21"/>
              </w:rPr>
            </w:pPr>
          </w:p>
        </w:tc>
      </w:tr>
      <w:tr w:rsidR="00653182" w:rsidTr="00517CCA">
        <w:trPr>
          <w:trHeight w:val="504"/>
          <w:jc w:val="center"/>
        </w:trPr>
        <w:tc>
          <w:tcPr>
            <w:tcW w:w="2140" w:type="dxa"/>
            <w:vAlign w:val="center"/>
          </w:tcPr>
          <w:p w:rsidR="00653182" w:rsidRDefault="00653182" w:rsidP="00653182">
            <w:pPr>
              <w:spacing w:line="360" w:lineRule="exact"/>
              <w:jc w:val="center"/>
              <w:rPr>
                <w:rFonts w:ascii="Times New Roman" w:hAnsi="Times New Roman"/>
                <w:color w:val="000000"/>
                <w:sz w:val="21"/>
                <w:szCs w:val="21"/>
              </w:rPr>
            </w:pPr>
            <w:ins w:id="9" w:author="丁莲" w:date="2025-08-12T16:02:00Z">
              <w:r>
                <w:rPr>
                  <w:rFonts w:ascii="Times New Roman" w:hAnsi="Times New Roman"/>
                  <w:color w:val="000000"/>
                  <w:sz w:val="21"/>
                  <w:szCs w:val="21"/>
                </w:rPr>
                <w:t>2024</w:t>
              </w:r>
            </w:ins>
            <w:del w:id="10" w:author="丁莲" w:date="2025-08-12T16:02:00Z">
              <w:r w:rsidDel="00653182">
                <w:rPr>
                  <w:rFonts w:ascii="Times New Roman" w:hAnsi="Times New Roman" w:hint="eastAsia"/>
                  <w:color w:val="000000"/>
                  <w:sz w:val="21"/>
                  <w:szCs w:val="21"/>
                </w:rPr>
                <w:delText>2023</w:delText>
              </w:r>
            </w:del>
          </w:p>
        </w:tc>
        <w:tc>
          <w:tcPr>
            <w:tcW w:w="2127" w:type="dxa"/>
            <w:vAlign w:val="center"/>
          </w:tcPr>
          <w:p w:rsidR="00653182" w:rsidRPr="00517CCA" w:rsidRDefault="00653182" w:rsidP="00653182">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653182" w:rsidRDefault="00653182" w:rsidP="00653182">
            <w:pPr>
              <w:spacing w:line="360" w:lineRule="exact"/>
              <w:jc w:val="center"/>
              <w:rPr>
                <w:rFonts w:ascii="Times New Roman" w:hAnsi="Times New Roman"/>
                <w:color w:val="000000"/>
                <w:sz w:val="21"/>
                <w:szCs w:val="21"/>
              </w:rPr>
            </w:pPr>
          </w:p>
        </w:tc>
        <w:tc>
          <w:tcPr>
            <w:tcW w:w="2128" w:type="dxa"/>
            <w:vAlign w:val="center"/>
          </w:tcPr>
          <w:p w:rsidR="00653182" w:rsidRDefault="00653182" w:rsidP="00653182">
            <w:pPr>
              <w:spacing w:line="360" w:lineRule="exact"/>
              <w:jc w:val="center"/>
              <w:rPr>
                <w:rFonts w:ascii="Times New Roman" w:hAnsi="Times New Roman"/>
                <w:color w:val="000000"/>
                <w:sz w:val="21"/>
                <w:szCs w:val="21"/>
              </w:rPr>
            </w:pPr>
          </w:p>
        </w:tc>
      </w:tr>
    </w:tbl>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注：第</w:t>
      </w:r>
      <w:r>
        <w:rPr>
          <w:rFonts w:ascii="Times New Roman" w:hAnsi="Times New Roman"/>
          <w:color w:val="000000"/>
          <w:sz w:val="21"/>
          <w:szCs w:val="21"/>
        </w:rPr>
        <w:t>2</w:t>
      </w:r>
      <w:r>
        <w:rPr>
          <w:rFonts w:ascii="Times New Roman" w:hAnsi="Times New Roman" w:hint="eastAsia"/>
          <w:color w:val="000000"/>
          <w:sz w:val="21"/>
          <w:szCs w:val="21"/>
        </w:rPr>
        <w:t>栏本科院校艺术学科教师和高等职业院校教师必须填写。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学校教务部门对第</w:t>
      </w:r>
      <w:r>
        <w:rPr>
          <w:rFonts w:ascii="Times New Roman" w:hAnsi="Times New Roman"/>
          <w:color w:val="000000"/>
          <w:sz w:val="21"/>
          <w:szCs w:val="21"/>
        </w:rPr>
        <w:t>2</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927E54" w:rsidRDefault="00927E54"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280" w:lineRule="exact"/>
        <w:rPr>
          <w:rFonts w:ascii="Times New Roman" w:hAnsi="Times New Roman"/>
          <w:color w:val="000000"/>
          <w:sz w:val="21"/>
          <w:szCs w:val="21"/>
        </w:rPr>
      </w:pPr>
    </w:p>
    <w:p w:rsidR="00927E54" w:rsidRDefault="00927E54" w:rsidP="00D52413">
      <w:pPr>
        <w:spacing w:beforeLines="50" w:before="156" w:afterLines="50" w:after="156"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t>3</w:t>
      </w:r>
      <w:r>
        <w:rPr>
          <w:rFonts w:ascii="Times New Roman" w:eastAsia="方正楷体简体" w:hAnsi="Times New Roman" w:hint="eastAsia"/>
          <w:color w:val="000000"/>
          <w:sz w:val="21"/>
          <w:szCs w:val="21"/>
        </w:rPr>
        <w:t>、工作业绩民主测评情况</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1611"/>
        <w:gridCol w:w="3118"/>
        <w:gridCol w:w="1701"/>
      </w:tblGrid>
      <w:tr w:rsidR="00927E54" w:rsidTr="00576519">
        <w:trPr>
          <w:trHeight w:val="330"/>
          <w:jc w:val="center"/>
        </w:trPr>
        <w:tc>
          <w:tcPr>
            <w:tcW w:w="2313"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测评范围</w:t>
            </w:r>
          </w:p>
        </w:tc>
        <w:tc>
          <w:tcPr>
            <w:tcW w:w="161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测评人数</w:t>
            </w:r>
          </w:p>
        </w:tc>
        <w:tc>
          <w:tcPr>
            <w:tcW w:w="311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测评结果（指优良率</w:t>
            </w:r>
            <w:r>
              <w:rPr>
                <w:rFonts w:ascii="Times New Roman" w:hAnsi="Times New Roman"/>
                <w:color w:val="000000"/>
                <w:sz w:val="21"/>
                <w:szCs w:val="21"/>
              </w:rPr>
              <w:t>%</w:t>
            </w:r>
            <w:r>
              <w:rPr>
                <w:rFonts w:ascii="Times New Roman" w:hAnsi="Times New Roman" w:hint="eastAsia"/>
                <w:color w:val="000000"/>
                <w:sz w:val="21"/>
                <w:szCs w:val="21"/>
              </w:rPr>
              <w:t>）</w:t>
            </w:r>
          </w:p>
        </w:tc>
        <w:tc>
          <w:tcPr>
            <w:tcW w:w="170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2270"/>
          <w:jc w:val="center"/>
        </w:trPr>
        <w:tc>
          <w:tcPr>
            <w:tcW w:w="2313"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c>
          <w:tcPr>
            <w:tcW w:w="1611" w:type="dxa"/>
          </w:tcPr>
          <w:p w:rsidR="00927E54" w:rsidRDefault="00927E54" w:rsidP="00576519">
            <w:pPr>
              <w:spacing w:line="360" w:lineRule="exact"/>
              <w:jc w:val="center"/>
              <w:rPr>
                <w:rFonts w:ascii="Times New Roman" w:hAnsi="Times New Roman"/>
                <w:color w:val="000000"/>
                <w:sz w:val="21"/>
                <w:szCs w:val="21"/>
              </w:rPr>
            </w:pPr>
          </w:p>
        </w:tc>
        <w:tc>
          <w:tcPr>
            <w:tcW w:w="3118" w:type="dxa"/>
          </w:tcPr>
          <w:p w:rsidR="00927E54" w:rsidRDefault="00927E54" w:rsidP="00576519">
            <w:pPr>
              <w:spacing w:line="360" w:lineRule="exact"/>
              <w:jc w:val="center"/>
              <w:rPr>
                <w:rFonts w:ascii="Times New Roman" w:hAnsi="Times New Roman"/>
                <w:color w:val="000000"/>
                <w:sz w:val="21"/>
                <w:szCs w:val="21"/>
              </w:rPr>
            </w:pPr>
          </w:p>
        </w:tc>
        <w:tc>
          <w:tcPr>
            <w:tcW w:w="1701"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r>
    </w:tbl>
    <w:p w:rsidR="00927E54" w:rsidRDefault="00927E54" w:rsidP="00927E54">
      <w:pPr>
        <w:spacing w:line="36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栏限申报学生思想政治教育和教育管理研究职务任职资格的人员填写。</w:t>
      </w:r>
    </w:p>
    <w:p w:rsidR="00927E54" w:rsidRDefault="00927E54" w:rsidP="00927E54">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ascii="Times New Roman" w:hAnsi="Times New Roman" w:hint="eastAsia"/>
          <w:color w:val="000000"/>
          <w:sz w:val="21"/>
          <w:szCs w:val="21"/>
        </w:rPr>
        <w:t>人。</w:t>
      </w:r>
    </w:p>
    <w:p w:rsidR="00927E54" w:rsidRDefault="00927E54" w:rsidP="00927E54">
      <w:pPr>
        <w:spacing w:line="36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学校有关部门对第</w:t>
      </w:r>
      <w:r>
        <w:rPr>
          <w:rFonts w:ascii="Times New Roman" w:hAnsi="Times New Roman"/>
          <w:color w:val="000000"/>
          <w:sz w:val="21"/>
          <w:szCs w:val="21"/>
        </w:rPr>
        <w:t>3</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1865EF" w:rsidRDefault="001865EF" w:rsidP="001865EF">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Pr="001865EF">
        <w:rPr>
          <w:rFonts w:ascii="Times New Roman" w:hAnsi="Times New Roman" w:hint="eastAsia"/>
          <w:color w:val="000000"/>
          <w:sz w:val="21"/>
          <w:szCs w:val="21"/>
          <w:u w:val="single"/>
        </w:rPr>
        <w:t xml:space="preserve">                 </w:t>
      </w:r>
      <w:r>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1865EF" w:rsidRDefault="001865EF" w:rsidP="001865EF">
      <w:pPr>
        <w:spacing w:line="320" w:lineRule="exact"/>
        <w:rPr>
          <w:rFonts w:ascii="Times New Roman" w:hAnsi="Times New Roman"/>
          <w:color w:val="000000"/>
          <w:sz w:val="21"/>
          <w:szCs w:val="21"/>
        </w:rPr>
      </w:pPr>
    </w:p>
    <w:p w:rsidR="001865EF" w:rsidRDefault="001865EF"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4</w:t>
      </w:r>
      <w:r>
        <w:rPr>
          <w:rFonts w:ascii="Times New Roman" w:eastAsia="方正楷体简体" w:hAnsi="Times New Roman" w:hint="eastAsia"/>
          <w:sz w:val="21"/>
          <w:szCs w:val="21"/>
        </w:rPr>
        <w:t>、思想政治表现考核意见</w:t>
      </w:r>
    </w:p>
    <w:p w:rsidR="00927E54" w:rsidRDefault="00927E54" w:rsidP="00927E54">
      <w:pPr>
        <w:spacing w:line="36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927E54" w:rsidTr="00576519">
        <w:trPr>
          <w:cantSplit/>
          <w:trHeight w:val="7051"/>
        </w:trPr>
        <w:tc>
          <w:tcPr>
            <w:tcW w:w="5000" w:type="pct"/>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考核等级：</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系（部）党总支负责人签字：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2400" w:firstLine="5040"/>
              <w:rPr>
                <w:rFonts w:ascii="Times New Roman" w:hAnsi="Times New Roman"/>
                <w:sz w:val="21"/>
                <w:szCs w:val="21"/>
              </w:rPr>
            </w:pPr>
            <w:r>
              <w:rPr>
                <w:rFonts w:ascii="Times New Roman" w:hAnsi="Times New Roman" w:hint="eastAsia"/>
                <w:sz w:val="21"/>
                <w:szCs w:val="21"/>
              </w:rPr>
              <w:t>（公章）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Height w:val="3842"/>
        </w:trPr>
        <w:tc>
          <w:tcPr>
            <w:tcW w:w="5000" w:type="pct"/>
          </w:tcPr>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1865EF" w:rsidRPr="001865EF" w:rsidRDefault="001865EF"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r>
              <w:rPr>
                <w:rFonts w:ascii="Times New Roman" w:hAnsi="Times New Roman" w:hint="eastAsia"/>
                <w:color w:val="000000"/>
                <w:sz w:val="21"/>
                <w:szCs w:val="21"/>
              </w:rPr>
              <w:t>校党委负责人签字：</w:t>
            </w:r>
            <w:r w:rsidR="001865EF" w:rsidRPr="001865EF">
              <w:rPr>
                <w:rFonts w:ascii="Times New Roman" w:hAnsi="Times New Roman" w:hint="eastAsia"/>
                <w:color w:val="000000"/>
                <w:sz w:val="21"/>
                <w:szCs w:val="21"/>
                <w:u w:val="single"/>
              </w:rPr>
              <w:t xml:space="preserve">                 </w:t>
            </w:r>
          </w:p>
          <w:p w:rsidR="00927E54" w:rsidRDefault="00927E54" w:rsidP="001865EF">
            <w:pPr>
              <w:spacing w:line="440" w:lineRule="exact"/>
              <w:ind w:firstLineChars="2200" w:firstLine="4620"/>
              <w:rPr>
                <w:rFonts w:ascii="Times New Roman" w:hAnsi="Times New Roman"/>
                <w:color w:val="000000"/>
                <w:sz w:val="21"/>
                <w:szCs w:val="21"/>
              </w:rPr>
            </w:pPr>
            <w:r>
              <w:rPr>
                <w:rFonts w:ascii="Times New Roman" w:hAnsi="Times New Roman" w:hint="eastAsia"/>
                <w:color w:val="000000"/>
                <w:sz w:val="21"/>
                <w:szCs w:val="21"/>
              </w:rPr>
              <w:t>（校党委公章）</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40" w:lineRule="exact"/>
              <w:rPr>
                <w:rFonts w:ascii="Times New Roman" w:hAnsi="Times New Roman"/>
                <w:color w:val="000000"/>
                <w:sz w:val="21"/>
                <w:szCs w:val="21"/>
              </w:rPr>
            </w:pPr>
          </w:p>
        </w:tc>
      </w:tr>
    </w:tbl>
    <w:p w:rsidR="00927E54" w:rsidRDefault="00927E54" w:rsidP="00927E54">
      <w:pPr>
        <w:spacing w:line="440" w:lineRule="exact"/>
        <w:jc w:val="center"/>
        <w:rPr>
          <w:rFonts w:ascii="Times New Roman" w:hAnsi="Times New Roman"/>
          <w:sz w:val="21"/>
          <w:szCs w:val="21"/>
        </w:rPr>
      </w:pPr>
    </w:p>
    <w:p w:rsidR="001865EF" w:rsidRDefault="001865EF" w:rsidP="00927E54">
      <w:pPr>
        <w:spacing w:line="440" w:lineRule="exact"/>
        <w:jc w:val="center"/>
        <w:rPr>
          <w:rFonts w:ascii="Times New Roman" w:hAnsi="Times New Roman"/>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5</w:t>
      </w:r>
      <w:r>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4"/>
        <w:gridCol w:w="198"/>
        <w:gridCol w:w="1198"/>
        <w:gridCol w:w="1069"/>
        <w:gridCol w:w="1745"/>
        <w:gridCol w:w="1234"/>
        <w:gridCol w:w="1554"/>
      </w:tblGrid>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专业技术职务聘任情况</w:t>
            </w:r>
          </w:p>
        </w:tc>
      </w:tr>
      <w:tr w:rsidR="00927E54" w:rsidTr="00576519">
        <w:tc>
          <w:tcPr>
            <w:tcW w:w="101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聘任起止时间</w:t>
            </w:r>
          </w:p>
        </w:tc>
        <w:tc>
          <w:tcPr>
            <w:tcW w:w="133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聘任专业技术职务</w:t>
            </w:r>
          </w:p>
        </w:tc>
        <w:tc>
          <w:tcPr>
            <w:tcW w:w="1748"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聘任单位及岗位</w:t>
            </w:r>
          </w:p>
        </w:tc>
        <w:tc>
          <w:tcPr>
            <w:tcW w:w="912"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任现职历年来年度考核情况</w:t>
            </w:r>
          </w:p>
        </w:tc>
      </w:tr>
      <w:tr w:rsidR="00927E54" w:rsidTr="00576519">
        <w:trPr>
          <w:cantSplit/>
        </w:trPr>
        <w:tc>
          <w:tcPr>
            <w:tcW w:w="894"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考核部门</w:t>
            </w:r>
          </w:p>
        </w:tc>
        <w:tc>
          <w:tcPr>
            <w:tcW w:w="819"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考核年度</w:t>
            </w:r>
          </w:p>
        </w:tc>
        <w:tc>
          <w:tcPr>
            <w:tcW w:w="1651"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考核等级</w:t>
            </w:r>
          </w:p>
        </w:tc>
        <w:tc>
          <w:tcPr>
            <w:tcW w:w="1636"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Height w:val="5153"/>
        </w:trPr>
        <w:tc>
          <w:tcPr>
            <w:tcW w:w="5000" w:type="pct"/>
            <w:gridSpan w:val="7"/>
          </w:tcPr>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学校考核部门意见：</w:t>
            </w: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负责人签字：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（单位公章）</w:t>
            </w:r>
          </w:p>
          <w:p w:rsidR="00927E54" w:rsidRDefault="00927E54" w:rsidP="001865EF">
            <w:pPr>
              <w:spacing w:line="480" w:lineRule="exact"/>
              <w:ind w:firstLineChars="2550" w:firstLine="535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80" w:lineRule="exact"/>
              <w:rPr>
                <w:rFonts w:ascii="Times New Roman" w:hAnsi="Times New Roman"/>
                <w:color w:val="000000"/>
                <w:sz w:val="21"/>
                <w:szCs w:val="21"/>
              </w:rPr>
            </w:pPr>
          </w:p>
        </w:tc>
      </w:tr>
    </w:tbl>
    <w:p w:rsidR="00927E54" w:rsidRDefault="00927E54" w:rsidP="00927E54">
      <w:pPr>
        <w:spacing w:line="440" w:lineRule="exact"/>
        <w:rPr>
          <w:rFonts w:ascii="Times New Roman" w:eastAsia="黑体" w:hAnsi="Times New Roman"/>
          <w:sz w:val="21"/>
          <w:szCs w:val="21"/>
        </w:rPr>
      </w:pPr>
    </w:p>
    <w:p w:rsidR="00927E54" w:rsidRDefault="00927E54" w:rsidP="00927E54">
      <w:pPr>
        <w:spacing w:line="440" w:lineRule="exact"/>
        <w:rPr>
          <w:rFonts w:ascii="Times New Roman" w:eastAsia="黑体" w:hAnsi="Times New Roman"/>
          <w:sz w:val="21"/>
          <w:szCs w:val="21"/>
        </w:rPr>
      </w:pPr>
    </w:p>
    <w:p w:rsidR="00927E54" w:rsidRDefault="00927E54" w:rsidP="00927E54">
      <w:pPr>
        <w:spacing w:line="440" w:lineRule="exact"/>
        <w:rPr>
          <w:rFonts w:ascii="Times New Roman" w:eastAsia="黑体" w:hAnsi="Times New Roman"/>
          <w:sz w:val="21"/>
          <w:szCs w:val="21"/>
        </w:rPr>
      </w:pPr>
      <w:r>
        <w:rPr>
          <w:rFonts w:ascii="Times New Roman" w:eastAsia="黑体" w:hAnsi="Times New Roman" w:hint="eastAsia"/>
          <w:sz w:val="21"/>
          <w:szCs w:val="21"/>
        </w:rPr>
        <w:lastRenderedPageBreak/>
        <w:t>十一、推荐意见</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（对申报人员任现职以来履行岗位职责情况，教学、科研、管理工作能力作出全面鉴定。）</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787"/>
        <w:gridCol w:w="782"/>
        <w:gridCol w:w="983"/>
        <w:gridCol w:w="723"/>
        <w:gridCol w:w="983"/>
        <w:gridCol w:w="648"/>
        <w:gridCol w:w="786"/>
        <w:gridCol w:w="786"/>
        <w:gridCol w:w="788"/>
        <w:gridCol w:w="979"/>
      </w:tblGrid>
      <w:tr w:rsidR="00927E54" w:rsidTr="00576519">
        <w:trPr>
          <w:trHeight w:val="857"/>
        </w:trPr>
        <w:tc>
          <w:tcPr>
            <w:tcW w:w="395" w:type="pct"/>
            <w:vAlign w:val="center"/>
          </w:tcPr>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民意</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测验</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情况</w:t>
            </w: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参加</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7"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04"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不同意人数</w:t>
            </w:r>
          </w:p>
        </w:tc>
        <w:tc>
          <w:tcPr>
            <w:tcW w:w="362" w:type="pct"/>
            <w:vAlign w:val="center"/>
          </w:tcPr>
          <w:p w:rsidR="00927E54" w:rsidRDefault="00927E54" w:rsidP="00576519">
            <w:pPr>
              <w:spacing w:line="360" w:lineRule="exact"/>
              <w:jc w:val="center"/>
              <w:rPr>
                <w:rFonts w:ascii="Times New Roman" w:hAnsi="Times New Roman"/>
                <w:sz w:val="21"/>
                <w:szCs w:val="21"/>
              </w:rPr>
            </w:pP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9" w:type="pct"/>
            <w:vAlign w:val="center"/>
          </w:tcPr>
          <w:p w:rsidR="00927E54" w:rsidRDefault="00927E54" w:rsidP="00576519">
            <w:pPr>
              <w:spacing w:line="360" w:lineRule="exact"/>
              <w:jc w:val="center"/>
              <w:rPr>
                <w:rFonts w:ascii="Times New Roman" w:hAnsi="Times New Roman"/>
                <w:sz w:val="21"/>
                <w:szCs w:val="21"/>
              </w:rPr>
            </w:pPr>
          </w:p>
        </w:tc>
        <w:tc>
          <w:tcPr>
            <w:tcW w:w="440"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备注</w:t>
            </w:r>
          </w:p>
        </w:tc>
        <w:tc>
          <w:tcPr>
            <w:tcW w:w="547" w:type="pct"/>
            <w:vAlign w:val="center"/>
          </w:tcPr>
          <w:p w:rsidR="00927E54" w:rsidRDefault="00927E54" w:rsidP="00576519">
            <w:pPr>
              <w:spacing w:line="360" w:lineRule="exact"/>
              <w:jc w:val="center"/>
              <w:rPr>
                <w:rFonts w:ascii="Times New Roman" w:hAnsi="Times New Roman"/>
                <w:sz w:val="21"/>
                <w:szCs w:val="21"/>
              </w:rPr>
            </w:pPr>
          </w:p>
        </w:tc>
      </w:tr>
      <w:tr w:rsidR="00927E54" w:rsidTr="00576519">
        <w:trPr>
          <w:cantSplit/>
          <w:trHeight w:val="2404"/>
        </w:trPr>
        <w:tc>
          <w:tcPr>
            <w:tcW w:w="395" w:type="pc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所在院（系）推荐意见</w:t>
            </w:r>
          </w:p>
        </w:tc>
        <w:tc>
          <w:tcPr>
            <w:tcW w:w="4605" w:type="pct"/>
            <w:gridSpan w:val="10"/>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bookmarkStart w:id="11" w:name="_GoBack"/>
            <w:bookmarkEnd w:id="11"/>
          </w:p>
          <w:p w:rsidR="00927E54" w:rsidRDefault="00927E54" w:rsidP="001865EF">
            <w:pPr>
              <w:spacing w:line="440" w:lineRule="exact"/>
              <w:ind w:firstLineChars="1700" w:firstLine="3570"/>
              <w:rPr>
                <w:rFonts w:ascii="Times New Roman" w:hAnsi="Times New Roman"/>
                <w:sz w:val="21"/>
                <w:szCs w:val="21"/>
              </w:rPr>
            </w:pPr>
            <w:r>
              <w:rPr>
                <w:rFonts w:ascii="Times New Roman" w:hAnsi="Times New Roman" w:hint="eastAsia"/>
                <w:sz w:val="21"/>
                <w:szCs w:val="21"/>
              </w:rPr>
              <w:t>所在院（系）负责人签字：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1950" w:firstLine="4095"/>
              <w:rPr>
                <w:rFonts w:ascii="Times New Roman" w:hAnsi="Times New Roman"/>
                <w:sz w:val="21"/>
                <w:szCs w:val="21"/>
              </w:rPr>
            </w:pPr>
            <w:r>
              <w:rPr>
                <w:rFonts w:ascii="Times New Roman" w:hAnsi="Times New Roman" w:hint="eastAsia"/>
                <w:sz w:val="21"/>
                <w:szCs w:val="21"/>
              </w:rPr>
              <w:t>（单位公章）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440" w:lineRule="exact"/>
        <w:rPr>
          <w:rFonts w:ascii="Times New Roman" w:eastAsia="黑体" w:hAnsi="Times New Roman"/>
          <w:sz w:val="21"/>
          <w:szCs w:val="21"/>
        </w:rPr>
      </w:pPr>
      <w:r>
        <w:rPr>
          <w:rFonts w:ascii="Times New Roman" w:eastAsia="黑体"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
        <w:gridCol w:w="1229"/>
        <w:gridCol w:w="709"/>
        <w:gridCol w:w="1087"/>
        <w:gridCol w:w="949"/>
        <w:gridCol w:w="949"/>
        <w:gridCol w:w="711"/>
        <w:gridCol w:w="761"/>
        <w:gridCol w:w="1376"/>
      </w:tblGrid>
      <w:tr w:rsidR="00927E54" w:rsidTr="00576519">
        <w:trPr>
          <w:cantSplit/>
        </w:trPr>
        <w:tc>
          <w:tcPr>
            <w:tcW w:w="5000" w:type="pct"/>
            <w:gridSpan w:val="9"/>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（根据申报人员的条件，对其综合能力和综合素质，提出具体评价意见）</w:t>
            </w:r>
          </w:p>
          <w:p w:rsidR="00927E54" w:rsidRDefault="00927E54" w:rsidP="00576519">
            <w:pPr>
              <w:spacing w:line="440" w:lineRule="exact"/>
              <w:rPr>
                <w:rFonts w:ascii="Times New Roman" w:hAnsi="Times New Roman"/>
                <w:sz w:val="21"/>
                <w:szCs w:val="21"/>
              </w:rPr>
            </w:pPr>
          </w:p>
          <w:p w:rsidR="00927E54" w:rsidRPr="001865EF" w:rsidRDefault="00927E54" w:rsidP="00576519">
            <w:pPr>
              <w:spacing w:line="440" w:lineRule="exact"/>
              <w:rPr>
                <w:rFonts w:ascii="Times New Roman" w:hAnsi="Times New Roman"/>
                <w:sz w:val="21"/>
                <w:szCs w:val="21"/>
                <w:u w:val="single"/>
              </w:rPr>
            </w:pPr>
          </w:p>
          <w:p w:rsidR="00927E54" w:rsidRPr="001865EF" w:rsidRDefault="001865EF" w:rsidP="00B40BFF">
            <w:pPr>
              <w:spacing w:line="440" w:lineRule="exact"/>
              <w:ind w:firstLineChars="1200" w:firstLine="2520"/>
              <w:jc w:val="left"/>
              <w:rPr>
                <w:rFonts w:ascii="Times New Roman" w:hAnsi="Times New Roman"/>
                <w:sz w:val="21"/>
                <w:szCs w:val="21"/>
                <w:u w:val="single"/>
              </w:rPr>
            </w:pPr>
            <w:r w:rsidRPr="001865EF">
              <w:rPr>
                <w:rFonts w:ascii="Times New Roman" w:hAnsi="Times New Roman" w:hint="eastAsia"/>
                <w:sz w:val="21"/>
                <w:szCs w:val="21"/>
                <w:u w:val="single"/>
              </w:rPr>
              <w:t xml:space="preserve">   </w:t>
            </w:r>
            <w:r>
              <w:rPr>
                <w:rFonts w:ascii="Times New Roman" w:hAnsi="Times New Roman" w:hint="eastAsia"/>
                <w:sz w:val="21"/>
                <w:szCs w:val="21"/>
                <w:u w:val="single"/>
              </w:rPr>
              <w:t xml:space="preserve">          </w:t>
            </w:r>
            <w:r w:rsidRPr="001865EF">
              <w:rPr>
                <w:rFonts w:ascii="Times New Roman" w:hAnsi="Times New Roman" w:hint="eastAsia"/>
                <w:sz w:val="21"/>
                <w:szCs w:val="21"/>
                <w:u w:val="single"/>
              </w:rPr>
              <w:t xml:space="preserve"> </w:t>
            </w:r>
            <w:r>
              <w:rPr>
                <w:rFonts w:ascii="Times New Roman" w:hAnsi="Times New Roman" w:hint="eastAsia"/>
                <w:sz w:val="21"/>
                <w:szCs w:val="21"/>
              </w:rPr>
              <w:t>学科评议组组长签字</w:t>
            </w:r>
            <w:r w:rsidR="00B40BFF">
              <w:rPr>
                <w:rFonts w:ascii="Times New Roman" w:hAnsi="Times New Roman" w:hint="eastAsia"/>
                <w:sz w:val="21"/>
                <w:szCs w:val="21"/>
              </w:rPr>
              <w:t>:</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r w:rsidR="00B40BFF" w:rsidRPr="00B40BFF">
              <w:rPr>
                <w:rFonts w:ascii="Times New Roman" w:hAnsi="Times New Roman" w:hint="eastAsia"/>
                <w:sz w:val="21"/>
                <w:szCs w:val="21"/>
                <w:u w:val="single"/>
              </w:rPr>
              <w:t xml:space="preserve">     </w:t>
            </w:r>
          </w:p>
          <w:p w:rsidR="00927E54" w:rsidRDefault="00927E54" w:rsidP="00B40BFF">
            <w:pPr>
              <w:spacing w:line="440" w:lineRule="exact"/>
              <w:ind w:firstLineChars="2500" w:firstLine="5250"/>
              <w:rPr>
                <w:rFonts w:ascii="Times New Roman" w:hAnsi="Times New Roman"/>
                <w:sz w:val="21"/>
                <w:szCs w:val="21"/>
              </w:rPr>
            </w:pP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6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70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参加人数</w:t>
            </w:r>
          </w:p>
        </w:tc>
        <w:tc>
          <w:tcPr>
            <w:tcW w:w="2951"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61" w:type="pct"/>
          </w:tcPr>
          <w:p w:rsidR="00927E54" w:rsidRDefault="00927E54" w:rsidP="00576519">
            <w:pPr>
              <w:spacing w:line="360" w:lineRule="exact"/>
              <w:rPr>
                <w:rFonts w:ascii="Times New Roman" w:hAnsi="Times New Roman"/>
                <w:sz w:val="21"/>
                <w:szCs w:val="21"/>
              </w:rPr>
            </w:pPr>
          </w:p>
        </w:tc>
        <w:tc>
          <w:tcPr>
            <w:tcW w:w="702" w:type="pct"/>
          </w:tcPr>
          <w:p w:rsidR="00927E54" w:rsidRDefault="00927E54" w:rsidP="00576519">
            <w:pPr>
              <w:spacing w:line="360" w:lineRule="exact"/>
              <w:rPr>
                <w:rFonts w:ascii="Times New Roman" w:hAnsi="Times New Roman"/>
                <w:sz w:val="21"/>
                <w:szCs w:val="21"/>
              </w:rPr>
            </w:pPr>
          </w:p>
        </w:tc>
        <w:tc>
          <w:tcPr>
            <w:tcW w:w="405"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621"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42"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5"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927E54" w:rsidRDefault="00927E54" w:rsidP="00D52413">
      <w:pPr>
        <w:spacing w:beforeLines="50" w:before="156" w:line="440" w:lineRule="exact"/>
        <w:rPr>
          <w:rFonts w:ascii="Times New Roman" w:eastAsia="黑体" w:hAnsi="Times New Roman"/>
          <w:sz w:val="21"/>
          <w:szCs w:val="21"/>
        </w:rPr>
      </w:pPr>
      <w:r>
        <w:rPr>
          <w:rFonts w:ascii="Times New Roman" w:eastAsia="黑体"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1511"/>
        <w:gridCol w:w="824"/>
        <w:gridCol w:w="763"/>
        <w:gridCol w:w="949"/>
        <w:gridCol w:w="880"/>
        <w:gridCol w:w="711"/>
        <w:gridCol w:w="765"/>
        <w:gridCol w:w="1376"/>
      </w:tblGrid>
      <w:tr w:rsidR="00927E54" w:rsidTr="00576519">
        <w:trPr>
          <w:cantSplit/>
          <w:trHeight w:val="2368"/>
        </w:trPr>
        <w:tc>
          <w:tcPr>
            <w:tcW w:w="5000" w:type="pct"/>
            <w:gridSpan w:val="9"/>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Pr="00B40BFF" w:rsidRDefault="00927E54" w:rsidP="00B40BFF">
            <w:pPr>
              <w:spacing w:line="440" w:lineRule="exact"/>
              <w:ind w:firstLineChars="1900" w:firstLine="3990"/>
              <w:rPr>
                <w:rFonts w:ascii="Times New Roman" w:hAnsi="Times New Roman"/>
                <w:sz w:val="21"/>
                <w:szCs w:val="21"/>
                <w:u w:val="single"/>
              </w:rPr>
            </w:pPr>
            <w:r>
              <w:rPr>
                <w:rFonts w:ascii="Times New Roman" w:hAnsi="Times New Roman" w:hint="eastAsia"/>
                <w:sz w:val="21"/>
                <w:szCs w:val="21"/>
              </w:rPr>
              <w:t>评审委员会主任签字：</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2100" w:firstLine="4410"/>
              <w:rPr>
                <w:rFonts w:ascii="Times New Roman" w:hAnsi="Times New Roman"/>
                <w:sz w:val="21"/>
                <w:szCs w:val="21"/>
              </w:rPr>
            </w:pPr>
            <w:r>
              <w:rPr>
                <w:rFonts w:ascii="Times New Roman" w:hAnsi="Times New Roman" w:hint="eastAsia"/>
                <w:sz w:val="21"/>
                <w:szCs w:val="21"/>
              </w:rPr>
              <w:t>专业技术职务：</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1800" w:firstLine="3780"/>
              <w:rPr>
                <w:rFonts w:ascii="Times New Roman" w:hAnsi="Times New Roman"/>
                <w:sz w:val="21"/>
                <w:szCs w:val="21"/>
              </w:rPr>
            </w:pPr>
            <w:r>
              <w:rPr>
                <w:rFonts w:ascii="Times New Roman" w:hAnsi="Times New Roman" w:hint="eastAsia"/>
                <w:sz w:val="21"/>
                <w:szCs w:val="21"/>
              </w:rPr>
              <w:t>（评委会公章）</w:t>
            </w:r>
            <w:r w:rsidR="00B40BFF">
              <w:rPr>
                <w:rFonts w:ascii="Times New Roman" w:hAnsi="Times New Roman" w:hint="eastAsia"/>
                <w:sz w:val="21"/>
                <w:szCs w:val="21"/>
              </w:rPr>
              <w:t xml:space="preserve">        </w:t>
            </w: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86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执行委员数</w:t>
            </w:r>
          </w:p>
        </w:tc>
        <w:tc>
          <w:tcPr>
            <w:tcW w:w="2795"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56" w:type="pct"/>
          </w:tcPr>
          <w:p w:rsidR="00927E54" w:rsidRDefault="00927E54" w:rsidP="00576519">
            <w:pPr>
              <w:spacing w:line="360" w:lineRule="exact"/>
              <w:rPr>
                <w:rFonts w:ascii="Times New Roman" w:hAnsi="Times New Roman"/>
                <w:sz w:val="21"/>
                <w:szCs w:val="21"/>
              </w:rPr>
            </w:pPr>
          </w:p>
        </w:tc>
        <w:tc>
          <w:tcPr>
            <w:tcW w:w="863" w:type="pct"/>
          </w:tcPr>
          <w:p w:rsidR="00927E54" w:rsidRDefault="00927E54" w:rsidP="00576519">
            <w:pPr>
              <w:spacing w:line="360" w:lineRule="exact"/>
              <w:rPr>
                <w:rFonts w:ascii="Times New Roman" w:hAnsi="Times New Roman"/>
                <w:sz w:val="21"/>
                <w:szCs w:val="21"/>
              </w:rPr>
            </w:pPr>
          </w:p>
        </w:tc>
        <w:tc>
          <w:tcPr>
            <w:tcW w:w="471"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6"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03"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7"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376F50" w:rsidRPr="00927E54" w:rsidRDefault="00376F50" w:rsidP="00927E54"/>
    <w:sectPr w:rsidR="00376F50" w:rsidRPr="00927E54" w:rsidSect="000E36BD">
      <w:footerReference w:type="even" r:id="rId8"/>
      <w:footerReference w:type="default" r:id="rId9"/>
      <w:pgSz w:w="11906" w:h="16838"/>
      <w:pgMar w:top="1843"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088" w:rsidRDefault="00EE0088" w:rsidP="001A478C">
      <w:r>
        <w:separator/>
      </w:r>
    </w:p>
  </w:endnote>
  <w:endnote w:type="continuationSeparator" w:id="0">
    <w:p w:rsidR="00EE0088" w:rsidRDefault="00EE0088" w:rsidP="001A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Microsoft YaHei"/>
    <w:panose1 w:val="03000509000000000000"/>
    <w:charset w:val="86"/>
    <w:family w:val="script"/>
    <w:pitch w:val="fixed"/>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方正小标宋_GBK">
    <w:altName w:val="Microsoft YaHei"/>
    <w:panose1 w:val="03000509000000000000"/>
    <w:charset w:val="86"/>
    <w:family w:val="script"/>
    <w:pitch w:val="fixed"/>
    <w:sig w:usb0="00000001" w:usb1="080E0000" w:usb2="00000010" w:usb3="00000000" w:csb0="00040000" w:csb1="00000000"/>
  </w:font>
  <w:font w:name="楷体_GB2312">
    <w:altName w:val="KaiTi_GB2312"/>
    <w:panose1 w:val="02010609030101010101"/>
    <w:charset w:val="86"/>
    <w:family w:val="modern"/>
    <w:pitch w:val="fixed"/>
    <w:sig w:usb0="00000001" w:usb1="080E0000" w:usb2="00000010" w:usb3="00000000" w:csb0="00040000" w:csb1="00000000"/>
  </w:font>
  <w:font w:name="方正楷体_GBK">
    <w:altName w:val="Microsoft YaHei"/>
    <w:panose1 w:val="03000509000000000000"/>
    <w:charset w:val="86"/>
    <w:family w:val="script"/>
    <w:pitch w:val="fixed"/>
    <w:sig w:usb0="00000001" w:usb1="080E0000" w:usb2="00000010" w:usb3="00000000" w:csb0="00040000" w:csb1="00000000"/>
  </w:font>
  <w:font w:name="方正大标宋简体">
    <w:altName w:val="Microsoft YaHei"/>
    <w:panose1 w:val="02010601030101010101"/>
    <w:charset w:val="86"/>
    <w:family w:val="auto"/>
    <w:pitch w:val="variable"/>
    <w:sig w:usb0="00000001" w:usb1="080E0000" w:usb2="00000010" w:usb3="00000000" w:csb0="00040000" w:csb1="00000000"/>
  </w:font>
  <w:font w:name="华文中宋">
    <w:altName w:val="hakuyoxingshu7000"/>
    <w:panose1 w:val="02010600040101010101"/>
    <w:charset w:val="86"/>
    <w:family w:val="auto"/>
    <w:pitch w:val="variable"/>
    <w:sig w:usb0="00000287" w:usb1="080F0000" w:usb2="00000010" w:usb3="00000000" w:csb0="0004009F" w:csb1="00000000"/>
  </w:font>
  <w:font w:name="方正仿宋_GBK">
    <w:altName w:val="Microsoft YaHei"/>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54" w:rsidRDefault="00BE6FA1">
    <w:pPr>
      <w:pStyle w:val="a4"/>
      <w:framePr w:wrap="around" w:vAnchor="text" w:hAnchor="margin" w:xAlign="center" w:y="1"/>
      <w:rPr>
        <w:rStyle w:val="a6"/>
      </w:rPr>
    </w:pPr>
    <w:r>
      <w:rPr>
        <w:rStyle w:val="a6"/>
      </w:rPr>
      <w:fldChar w:fldCharType="begin"/>
    </w:r>
    <w:r w:rsidR="00927E54">
      <w:rPr>
        <w:rStyle w:val="a6"/>
      </w:rPr>
      <w:instrText xml:space="preserve">PAGE  </w:instrText>
    </w:r>
    <w:r>
      <w:rPr>
        <w:rStyle w:val="a6"/>
      </w:rPr>
      <w:fldChar w:fldCharType="end"/>
    </w:r>
  </w:p>
  <w:p w:rsidR="00927E54" w:rsidRDefault="00927E54">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54" w:rsidRDefault="00927E54">
    <w:pPr>
      <w:pStyle w:val="a4"/>
      <w:jc w:val="center"/>
      <w:rPr>
        <w:rFonts w:ascii="宋体"/>
        <w:sz w:val="28"/>
        <w:szCs w:val="2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123" w:rsidRDefault="00BE6FA1" w:rsidP="00D21A40">
    <w:pPr>
      <w:pStyle w:val="a4"/>
      <w:framePr w:wrap="around" w:vAnchor="text" w:hAnchor="margin" w:xAlign="center" w:y="1"/>
      <w:rPr>
        <w:rStyle w:val="a6"/>
      </w:rPr>
    </w:pPr>
    <w:r>
      <w:rPr>
        <w:rStyle w:val="a6"/>
      </w:rPr>
      <w:fldChar w:fldCharType="begin"/>
    </w:r>
    <w:r w:rsidR="00927E54">
      <w:rPr>
        <w:rStyle w:val="a6"/>
      </w:rPr>
      <w:instrText xml:space="preserve">PAGE  </w:instrText>
    </w:r>
    <w:r>
      <w:rPr>
        <w:rStyle w:val="a6"/>
      </w:rPr>
      <w:fldChar w:fldCharType="end"/>
    </w:r>
  </w:p>
  <w:p w:rsidR="000B5123" w:rsidRDefault="00EE0088">
    <w:pPr>
      <w:pStyle w:val="a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123" w:rsidRPr="00B11AFB" w:rsidRDefault="00927E54" w:rsidP="00B11AFB">
    <w:pPr>
      <w:pStyle w:val="a4"/>
      <w:jc w:val="center"/>
      <w:rPr>
        <w:rFonts w:ascii="宋体"/>
        <w:sz w:val="28"/>
        <w:szCs w:val="28"/>
      </w:rPr>
    </w:pPr>
    <w:r w:rsidRPr="001160F4">
      <w:rPr>
        <w:rFonts w:ascii="宋体" w:hAnsi="宋体" w:hint="eastAsia"/>
        <w:sz w:val="28"/>
        <w:szCs w:val="28"/>
      </w:rPr>
      <w:t>―</w:t>
    </w:r>
    <w:r w:rsidR="00BE6FA1" w:rsidRPr="001160F4">
      <w:rPr>
        <w:rFonts w:ascii="Times New Roman" w:hAnsi="Times New Roman"/>
        <w:sz w:val="28"/>
        <w:szCs w:val="28"/>
      </w:rPr>
      <w:fldChar w:fldCharType="begin"/>
    </w:r>
    <w:r w:rsidRPr="001160F4">
      <w:rPr>
        <w:rFonts w:ascii="Times New Roman" w:hAnsi="Times New Roman"/>
        <w:sz w:val="28"/>
        <w:szCs w:val="28"/>
      </w:rPr>
      <w:instrText>PAGE   \* MERGEFORMAT</w:instrText>
    </w:r>
    <w:r w:rsidR="00BE6FA1" w:rsidRPr="001160F4">
      <w:rPr>
        <w:rFonts w:ascii="Times New Roman" w:hAnsi="Times New Roman"/>
        <w:sz w:val="28"/>
        <w:szCs w:val="28"/>
      </w:rPr>
      <w:fldChar w:fldCharType="separate"/>
    </w:r>
    <w:r w:rsidR="00653182" w:rsidRPr="00653182">
      <w:rPr>
        <w:rFonts w:ascii="Times New Roman" w:hAnsi="Times New Roman"/>
        <w:noProof/>
        <w:sz w:val="28"/>
        <w:szCs w:val="28"/>
        <w:lang w:val="zh-CN"/>
      </w:rPr>
      <w:t>17</w:t>
    </w:r>
    <w:r w:rsidR="00BE6FA1" w:rsidRPr="001160F4">
      <w:rPr>
        <w:rFonts w:ascii="Times New Roman" w:hAnsi="Times New Roman"/>
        <w:sz w:val="28"/>
        <w:szCs w:val="28"/>
      </w:rPr>
      <w:fldChar w:fldCharType="end"/>
    </w:r>
    <w:r w:rsidRPr="001160F4">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088" w:rsidRDefault="00EE0088" w:rsidP="001A478C">
      <w:r>
        <w:separator/>
      </w:r>
    </w:p>
  </w:footnote>
  <w:footnote w:type="continuationSeparator" w:id="0">
    <w:p w:rsidR="00EE0088" w:rsidRDefault="00EE0088" w:rsidP="001A478C">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丁莲">
    <w15:presenceInfo w15:providerId="None" w15:userId="丁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7E54"/>
    <w:rsid w:val="000E36BD"/>
    <w:rsid w:val="00137771"/>
    <w:rsid w:val="001865EF"/>
    <w:rsid w:val="001A478C"/>
    <w:rsid w:val="002E56F8"/>
    <w:rsid w:val="00312016"/>
    <w:rsid w:val="00356471"/>
    <w:rsid w:val="00376F50"/>
    <w:rsid w:val="004041C1"/>
    <w:rsid w:val="004065C2"/>
    <w:rsid w:val="00406C3F"/>
    <w:rsid w:val="0044152B"/>
    <w:rsid w:val="004D42B4"/>
    <w:rsid w:val="00500192"/>
    <w:rsid w:val="00517CCA"/>
    <w:rsid w:val="00617E46"/>
    <w:rsid w:val="00621614"/>
    <w:rsid w:val="00653182"/>
    <w:rsid w:val="006F65AB"/>
    <w:rsid w:val="00827DB1"/>
    <w:rsid w:val="00927E54"/>
    <w:rsid w:val="009719FD"/>
    <w:rsid w:val="009E380E"/>
    <w:rsid w:val="009F1505"/>
    <w:rsid w:val="00AC76CB"/>
    <w:rsid w:val="00B40BFF"/>
    <w:rsid w:val="00B47820"/>
    <w:rsid w:val="00BE6FA1"/>
    <w:rsid w:val="00C10964"/>
    <w:rsid w:val="00D172D1"/>
    <w:rsid w:val="00D52413"/>
    <w:rsid w:val="00D63883"/>
    <w:rsid w:val="00E36852"/>
    <w:rsid w:val="00E602DF"/>
    <w:rsid w:val="00E62FA9"/>
    <w:rsid w:val="00E81E77"/>
    <w:rsid w:val="00E97A79"/>
    <w:rsid w:val="00EE0088"/>
    <w:rsid w:val="00F21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574CE"/>
  <w15:docId w15:val="{48D672F5-B1B9-4537-9867-C444EA7F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54"/>
    <w:pPr>
      <w:widowControl w:val="0"/>
      <w:jc w:val="both"/>
    </w:pPr>
    <w:rPr>
      <w:rFonts w:ascii="Calibri" w:eastAsia="宋体" w:hAnsi="Calibri" w:cs="Times New Roman"/>
      <w:sz w:val="32"/>
    </w:rPr>
  </w:style>
  <w:style w:type="paragraph" w:styleId="2">
    <w:name w:val="heading 2"/>
    <w:basedOn w:val="a"/>
    <w:next w:val="a"/>
    <w:link w:val="20"/>
    <w:uiPriority w:val="99"/>
    <w:qFormat/>
    <w:rsid w:val="00927E54"/>
    <w:pPr>
      <w:keepNext/>
      <w:keepLines/>
      <w:spacing w:before="260" w:after="260" w:line="416" w:lineRule="auto"/>
      <w:outlineLvl w:val="1"/>
    </w:pPr>
    <w:rPr>
      <w:rFonts w:ascii="Arial" w:eastAsia="黑体"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63883"/>
    <w:rPr>
      <w:b/>
      <w:bCs/>
    </w:rPr>
  </w:style>
  <w:style w:type="character" w:customStyle="1" w:styleId="20">
    <w:name w:val="标题 2 字符"/>
    <w:basedOn w:val="a0"/>
    <w:link w:val="2"/>
    <w:uiPriority w:val="99"/>
    <w:rsid w:val="00927E54"/>
    <w:rPr>
      <w:rFonts w:ascii="Arial" w:eastAsia="黑体" w:hAnsi="Arial" w:cs="Times New Roman"/>
      <w:b/>
      <w:bCs/>
      <w:kern w:val="0"/>
      <w:sz w:val="32"/>
      <w:szCs w:val="32"/>
    </w:rPr>
  </w:style>
  <w:style w:type="paragraph" w:styleId="a4">
    <w:name w:val="footer"/>
    <w:basedOn w:val="a"/>
    <w:link w:val="a5"/>
    <w:uiPriority w:val="99"/>
    <w:rsid w:val="00927E54"/>
    <w:pPr>
      <w:tabs>
        <w:tab w:val="center" w:pos="4153"/>
        <w:tab w:val="right" w:pos="8306"/>
      </w:tabs>
      <w:snapToGrid w:val="0"/>
      <w:jc w:val="left"/>
    </w:pPr>
    <w:rPr>
      <w:kern w:val="0"/>
      <w:sz w:val="18"/>
      <w:szCs w:val="18"/>
    </w:rPr>
  </w:style>
  <w:style w:type="character" w:customStyle="1" w:styleId="a5">
    <w:name w:val="页脚 字符"/>
    <w:basedOn w:val="a0"/>
    <w:link w:val="a4"/>
    <w:uiPriority w:val="99"/>
    <w:rsid w:val="00927E54"/>
    <w:rPr>
      <w:rFonts w:ascii="Calibri" w:eastAsia="宋体" w:hAnsi="Calibri" w:cs="Times New Roman"/>
      <w:kern w:val="0"/>
      <w:sz w:val="18"/>
      <w:szCs w:val="18"/>
    </w:rPr>
  </w:style>
  <w:style w:type="character" w:styleId="a6">
    <w:name w:val="page number"/>
    <w:basedOn w:val="a0"/>
    <w:uiPriority w:val="99"/>
    <w:rsid w:val="00927E54"/>
    <w:rPr>
      <w:rFonts w:cs="Times New Roman"/>
    </w:rPr>
  </w:style>
  <w:style w:type="paragraph" w:styleId="a7">
    <w:name w:val="header"/>
    <w:basedOn w:val="a"/>
    <w:link w:val="a8"/>
    <w:uiPriority w:val="99"/>
    <w:semiHidden/>
    <w:unhideWhenUsed/>
    <w:rsid w:val="0035647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rsid w:val="00356471"/>
    <w:rPr>
      <w:rFonts w:ascii="Calibri" w:eastAsia="宋体" w:hAnsi="Calibri" w:cs="Times New Roman"/>
      <w:sz w:val="18"/>
      <w:szCs w:val="18"/>
    </w:rPr>
  </w:style>
  <w:style w:type="paragraph" w:styleId="a9">
    <w:name w:val="Balloon Text"/>
    <w:basedOn w:val="a"/>
    <w:link w:val="aa"/>
    <w:uiPriority w:val="99"/>
    <w:semiHidden/>
    <w:unhideWhenUsed/>
    <w:rsid w:val="00B47820"/>
    <w:rPr>
      <w:sz w:val="18"/>
      <w:szCs w:val="18"/>
    </w:rPr>
  </w:style>
  <w:style w:type="character" w:customStyle="1" w:styleId="aa">
    <w:name w:val="批注框文本 字符"/>
    <w:basedOn w:val="a0"/>
    <w:link w:val="a9"/>
    <w:uiPriority w:val="99"/>
    <w:semiHidden/>
    <w:rsid w:val="00B4782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EEFFF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802</Words>
  <Characters>4573</Characters>
  <Application>Microsoft Office Word</Application>
  <DocSecurity>0</DocSecurity>
  <Lines>38</Lines>
  <Paragraphs>10</Paragraphs>
  <ScaleCrop>false</ScaleCrop>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丁莲</cp:lastModifiedBy>
  <cp:revision>14</cp:revision>
  <dcterms:created xsi:type="dcterms:W3CDTF">2018-10-06T02:47:00Z</dcterms:created>
  <dcterms:modified xsi:type="dcterms:W3CDTF">2025-08-12T08:03:00Z</dcterms:modified>
</cp:coreProperties>
</file>